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31D" w:rsidRPr="00946997" w:rsidRDefault="00BB2C2F" w:rsidP="00252ECD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line id="_x0000_s1041" style="position:absolute;left:0;text-align:left;z-index:251661312;mso-position-horizontal-relative:page;mso-position-vertical-relative:page" from="502.95pt,218.65pt" to="520.9pt,218.7pt" o:allowincell="f" strokeweight="1pt">
            <w10:wrap anchorx="page" anchory="page"/>
            <w10:anchorlock/>
          </v:line>
        </w:pict>
      </w:r>
      <w:r>
        <w:rPr>
          <w:rFonts w:ascii="Arial" w:hAnsi="Arial" w:cs="Arial"/>
          <w:b/>
          <w:noProof/>
          <w:sz w:val="22"/>
          <w:szCs w:val="22"/>
        </w:rPr>
        <w:pict>
          <v:line id="_x0000_s1034" style="position:absolute;left:0;text-align:left;z-index:251660288;mso-position-horizontal-relative:page;mso-position-vertical-relative:page" from="322.5pt,218.7pt" to="340.5pt,218.7pt" o:allowincell="f" strokeweight="1pt">
            <w10:wrap anchorx="page" anchory="page"/>
            <w10:anchorlock/>
          </v:line>
        </w:pict>
      </w:r>
      <w:r>
        <w:rPr>
          <w:rFonts w:ascii="Arial" w:hAnsi="Arial" w:cs="Arial"/>
          <w:b/>
          <w:noProof/>
          <w:sz w:val="22"/>
          <w:szCs w:val="22"/>
        </w:rPr>
        <w:pict>
          <v:line id="_x0000_s1033" style="position:absolute;left:0;text-align:left;flip:y;z-index:251659264;mso-position-horizontal-relative:page;mso-position-vertical-relative:page" from="520.7pt,200.75pt" to="520.8pt,218.75pt" strokeweight="1pt">
            <w10:wrap anchorx="page" anchory="page"/>
            <w10:anchorlock/>
          </v:line>
        </w:pict>
      </w:r>
      <w:r>
        <w:rPr>
          <w:rFonts w:ascii="Arial" w:hAnsi="Arial" w:cs="Arial"/>
          <w:b/>
          <w:noProof/>
          <w:sz w:val="22"/>
          <w:szCs w:val="22"/>
        </w:rPr>
        <w:pict>
          <v:line id="_x0000_s1032" style="position:absolute;left:0;text-align:left;flip:y;z-index:251658240;mso-position-horizontal-relative:page;mso-position-vertical-relative:page" from="322.5pt,200.7pt" to="322.5pt,218.7pt" strokeweight="1pt">
            <w10:wrap anchorx="page" anchory="page"/>
            <w10:anchorlock/>
          </v:line>
        </w:pict>
      </w:r>
      <w:r>
        <w:rPr>
          <w:rFonts w:ascii="Arial" w:hAnsi="Arial" w:cs="Arial"/>
          <w:b/>
          <w:sz w:val="22"/>
          <w:szCs w:val="22"/>
        </w:rPr>
        <w:pict>
          <v:line id="_x0000_s1031" style="position:absolute;left:0;text-align:left;z-index:251657216;mso-position-horizontal-relative:page;mso-position-vertical-relative:page" from="502.95pt,107.95pt" to="520.9pt,108pt" o:allowincell="f" strokeweight="1pt">
            <w10:wrap anchorx="page" anchory="page"/>
            <w10:anchorlock/>
          </v:line>
        </w:pict>
      </w:r>
      <w:r>
        <w:rPr>
          <w:rFonts w:ascii="Arial" w:hAnsi="Arial" w:cs="Arial"/>
          <w:b/>
          <w:sz w:val="22"/>
          <w:szCs w:val="22"/>
        </w:rPr>
        <w:pict>
          <v:line id="_x0000_s1030" style="position:absolute;left:0;text-align:left;flip:y;z-index:251656192;mso-position-horizontal-relative:page;mso-position-vertical-relative:page" from="520.8pt,107.95pt" to="520.9pt,125.95pt" o:allowincell="f" strokeweight="1pt">
            <w10:wrap anchorx="page" anchory="page"/>
            <w10:anchorlock/>
          </v:line>
        </w:pict>
      </w:r>
      <w:r>
        <w:rPr>
          <w:rFonts w:ascii="Arial" w:hAnsi="Arial" w:cs="Arial"/>
          <w:b/>
          <w:sz w:val="22"/>
          <w:szCs w:val="22"/>
        </w:rPr>
        <w:pict>
          <v:line id="_x0000_s1029" style="position:absolute;left:0;text-align:left;z-index:251655168;mso-position-horizontal-relative:page;mso-position-vertical-relative:page" from="322.5pt,108pt" to="340.5pt,108pt" o:allowincell="f" strokeweight="1pt">
            <w10:wrap anchorx="page" anchory="page"/>
            <w10:anchorlock/>
          </v:line>
        </w:pict>
      </w:r>
      <w:r>
        <w:rPr>
          <w:rFonts w:ascii="Arial" w:hAnsi="Arial" w:cs="Arial"/>
          <w:b/>
          <w:sz w:val="22"/>
          <w:szCs w:val="22"/>
        </w:rPr>
        <w:pict>
          <v:line id="_x0000_s1028" style="position:absolute;left:0;text-align:left;flip:y;z-index:251654144;mso-position-horizontal-relative:page;mso-position-vertical-relative:page" from="322.5pt,108pt" to="322.5pt,126pt" o:allowincell="f" strokeweight="1pt">
            <w10:wrap anchorx="page" anchory="page"/>
            <w10:anchorlock/>
          </v:line>
        </w:pict>
      </w:r>
      <w:r w:rsidR="004E631D" w:rsidRPr="00946997">
        <w:rPr>
          <w:rFonts w:ascii="Arial" w:hAnsi="Arial" w:cs="Arial"/>
          <w:sz w:val="22"/>
          <w:szCs w:val="22"/>
        </w:rPr>
        <w:t xml:space="preserve">V </w:t>
      </w:r>
      <w:r w:rsidR="002D1C55" w:rsidRPr="00946997">
        <w:rPr>
          <w:rFonts w:ascii="Arial" w:hAnsi="Arial" w:cs="Arial"/>
          <w:sz w:val="22"/>
          <w:szCs w:val="22"/>
        </w:rPr>
        <w:t>Praze</w:t>
      </w:r>
      <w:r w:rsidR="004E631D" w:rsidRPr="00946997">
        <w:rPr>
          <w:rFonts w:ascii="Arial" w:hAnsi="Arial" w:cs="Arial"/>
          <w:sz w:val="22"/>
          <w:szCs w:val="22"/>
        </w:rPr>
        <w:t xml:space="preserve"> dne:</w:t>
      </w:r>
      <w:r w:rsidR="00DE12D1" w:rsidRPr="00946997">
        <w:rPr>
          <w:rFonts w:ascii="Arial" w:hAnsi="Arial" w:cs="Arial"/>
          <w:sz w:val="22"/>
          <w:szCs w:val="22"/>
        </w:rPr>
        <w:t xml:space="preserve">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</w:p>
    <w:p w:rsidR="00240781" w:rsidRPr="00946997" w:rsidRDefault="00993D44" w:rsidP="00946997">
      <w:pPr>
        <w:tabs>
          <w:tab w:val="left" w:pos="1260"/>
          <w:tab w:val="left" w:pos="5245"/>
        </w:tabs>
        <w:spacing w:after="60" w:line="276" w:lineRule="auto"/>
        <w:rPr>
          <w:rFonts w:ascii="Arial" w:hAnsi="Arial" w:cs="Arial"/>
          <w:b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ab/>
      </w:r>
      <w:r w:rsidRPr="00946997">
        <w:rPr>
          <w:rFonts w:ascii="Arial" w:hAnsi="Arial" w:cs="Arial"/>
          <w:sz w:val="22"/>
          <w:szCs w:val="22"/>
        </w:rPr>
        <w:tab/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proofErr w:type="gram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proofErr w:type="gram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</w:p>
    <w:p w:rsidR="004E631D" w:rsidRPr="00946997" w:rsidRDefault="004E631D" w:rsidP="00946997">
      <w:pPr>
        <w:tabs>
          <w:tab w:val="left" w:pos="1260"/>
          <w:tab w:val="left" w:pos="5245"/>
        </w:tabs>
        <w:spacing w:after="60" w:line="276" w:lineRule="auto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Naše zn.: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93D44" w:rsidRPr="00946997">
        <w:rPr>
          <w:rFonts w:ascii="Arial" w:hAnsi="Arial" w:cs="Arial"/>
          <w:sz w:val="22"/>
          <w:szCs w:val="22"/>
        </w:rPr>
        <w:tab/>
      </w:r>
    </w:p>
    <w:p w:rsidR="00993D44" w:rsidRPr="00946997" w:rsidRDefault="00993D44" w:rsidP="00946997">
      <w:pPr>
        <w:tabs>
          <w:tab w:val="left" w:pos="1260"/>
          <w:tab w:val="left" w:pos="5245"/>
        </w:tabs>
        <w:spacing w:after="60" w:line="276" w:lineRule="auto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ab/>
      </w:r>
      <w:r w:rsidRPr="00946997">
        <w:rPr>
          <w:rFonts w:ascii="Arial" w:hAnsi="Arial" w:cs="Arial"/>
          <w:sz w:val="22"/>
          <w:szCs w:val="22"/>
        </w:rPr>
        <w:tab/>
      </w:r>
    </w:p>
    <w:p w:rsidR="00993D44" w:rsidRPr="00946997" w:rsidRDefault="00946997" w:rsidP="00946997">
      <w:pPr>
        <w:tabs>
          <w:tab w:val="left" w:pos="1260"/>
          <w:tab w:val="left" w:pos="5245"/>
        </w:tabs>
        <w:spacing w:after="60" w:line="276" w:lineRule="auto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 xml:space="preserve">Vyřizuje: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>
        <w:rPr>
          <w:rFonts w:ascii="Arial" w:hAnsi="Arial" w:cs="Arial"/>
          <w:sz w:val="22"/>
          <w:szCs w:val="22"/>
        </w:rPr>
        <w:tab/>
      </w:r>
    </w:p>
    <w:p w:rsidR="00322E45" w:rsidRPr="00946997" w:rsidRDefault="009F0D8C" w:rsidP="00252ECD">
      <w:pPr>
        <w:tabs>
          <w:tab w:val="left" w:pos="1260"/>
        </w:tabs>
        <w:spacing w:after="60" w:line="276" w:lineRule="auto"/>
        <w:rPr>
          <w:rFonts w:ascii="Arial" w:hAnsi="Arial" w:cs="Arial"/>
          <w:sz w:val="22"/>
          <w:szCs w:val="22"/>
        </w:rPr>
      </w:pPr>
      <w:r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proofErr w:type="gramStart"/>
      <w:r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proofErr w:type="gramEnd"/>
      <w:r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C54F7E" w:rsidRPr="00946997">
        <w:rPr>
          <w:rFonts w:ascii="Arial" w:hAnsi="Arial" w:cs="Arial"/>
          <w:sz w:val="22"/>
          <w:szCs w:val="22"/>
        </w:rPr>
        <w:tab/>
      </w:r>
      <w:r w:rsidR="00C54F7E" w:rsidRPr="00946997">
        <w:rPr>
          <w:rFonts w:ascii="Arial" w:hAnsi="Arial" w:cs="Arial"/>
          <w:sz w:val="22"/>
          <w:szCs w:val="22"/>
        </w:rPr>
        <w:tab/>
      </w:r>
      <w:r w:rsidR="00C54F7E" w:rsidRPr="00946997">
        <w:rPr>
          <w:rFonts w:ascii="Arial" w:hAnsi="Arial" w:cs="Arial"/>
          <w:sz w:val="22"/>
          <w:szCs w:val="22"/>
        </w:rPr>
        <w:tab/>
      </w:r>
      <w:r w:rsidR="00C54F7E" w:rsidRPr="00946997">
        <w:rPr>
          <w:rFonts w:ascii="Arial" w:hAnsi="Arial" w:cs="Arial"/>
          <w:sz w:val="22"/>
          <w:szCs w:val="22"/>
        </w:rPr>
        <w:tab/>
      </w:r>
    </w:p>
    <w:p w:rsidR="004E631D" w:rsidRPr="00946997" w:rsidRDefault="00322E45" w:rsidP="00252ECD">
      <w:pPr>
        <w:tabs>
          <w:tab w:val="left" w:pos="1260"/>
        </w:tabs>
        <w:spacing w:after="60" w:line="276" w:lineRule="auto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   </w:t>
      </w:r>
      <w:r w:rsidR="004E631D" w:rsidRPr="00946997">
        <w:rPr>
          <w:rFonts w:ascii="Arial" w:hAnsi="Arial" w:cs="Arial"/>
          <w:sz w:val="22"/>
          <w:szCs w:val="22"/>
        </w:rPr>
        <w:tab/>
      </w:r>
      <w:r w:rsidR="004E631D" w:rsidRPr="00946997">
        <w:rPr>
          <w:rFonts w:ascii="Arial" w:hAnsi="Arial" w:cs="Arial"/>
          <w:sz w:val="22"/>
          <w:szCs w:val="22"/>
        </w:rPr>
        <w:tab/>
      </w:r>
      <w:r w:rsidR="004E631D" w:rsidRPr="00946997">
        <w:rPr>
          <w:rFonts w:ascii="Arial" w:hAnsi="Arial" w:cs="Arial"/>
          <w:sz w:val="22"/>
          <w:szCs w:val="22"/>
        </w:rPr>
        <w:tab/>
      </w:r>
      <w:r w:rsidR="00240781" w:rsidRPr="00946997">
        <w:rPr>
          <w:rFonts w:ascii="Arial" w:hAnsi="Arial" w:cs="Arial"/>
          <w:sz w:val="22"/>
          <w:szCs w:val="22"/>
        </w:rPr>
        <w:tab/>
      </w:r>
    </w:p>
    <w:p w:rsidR="00240781" w:rsidRPr="00946997" w:rsidRDefault="004E631D" w:rsidP="00946997">
      <w:pPr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          </w:t>
      </w:r>
      <w:r w:rsidRPr="00946997">
        <w:rPr>
          <w:rFonts w:ascii="Arial" w:hAnsi="Arial" w:cs="Arial"/>
          <w:sz w:val="22"/>
          <w:szCs w:val="22"/>
        </w:rPr>
        <w:tab/>
        <w:t xml:space="preserve"> </w:t>
      </w:r>
    </w:p>
    <w:p w:rsidR="00946997" w:rsidRPr="00946997" w:rsidRDefault="00946997" w:rsidP="00946997">
      <w:pPr>
        <w:spacing w:line="276" w:lineRule="auto"/>
        <w:ind w:firstLine="708"/>
        <w:rPr>
          <w:rFonts w:ascii="Arial" w:hAnsi="Arial" w:cs="Arial"/>
          <w:sz w:val="22"/>
          <w:szCs w:val="22"/>
        </w:rPr>
      </w:pPr>
    </w:p>
    <w:p w:rsidR="005809FB" w:rsidRPr="00946997" w:rsidRDefault="005809FB" w:rsidP="00252ECD">
      <w:p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946997">
        <w:rPr>
          <w:rFonts w:ascii="Arial" w:hAnsi="Arial" w:cs="Arial"/>
          <w:b/>
          <w:sz w:val="22"/>
          <w:szCs w:val="22"/>
        </w:rPr>
        <w:t>Věc :</w:t>
      </w:r>
      <w:r w:rsidRPr="00946997">
        <w:rPr>
          <w:rFonts w:ascii="Arial" w:hAnsi="Arial" w:cs="Arial"/>
          <w:sz w:val="22"/>
          <w:szCs w:val="22"/>
        </w:rPr>
        <w:tab/>
      </w:r>
      <w:r w:rsidR="002D1C55" w:rsidRPr="004209FA">
        <w:rPr>
          <w:rFonts w:ascii="Arial" w:hAnsi="Arial" w:cs="Arial"/>
          <w:sz w:val="22"/>
          <w:szCs w:val="22"/>
          <w:highlight w:val="green"/>
        </w:rPr>
        <w:t>„</w:t>
      </w:r>
      <w:r w:rsidR="009F0D8C" w:rsidRPr="004209FA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209FA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proofErr w:type="gramEnd"/>
      <w:r w:rsidR="009F0D8C" w:rsidRPr="004209FA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209FA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209FA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2D1C55" w:rsidRPr="004209FA">
        <w:rPr>
          <w:rFonts w:ascii="Arial" w:hAnsi="Arial" w:cs="Arial"/>
          <w:b/>
          <w:sz w:val="22"/>
          <w:szCs w:val="22"/>
          <w:highlight w:val="green"/>
        </w:rPr>
        <w:t>“</w:t>
      </w:r>
    </w:p>
    <w:p w:rsidR="005809FB" w:rsidRPr="00946997" w:rsidRDefault="005809FB" w:rsidP="00252ECD">
      <w:pPr>
        <w:spacing w:line="276" w:lineRule="auto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        </w:t>
      </w:r>
      <w:r w:rsidRPr="00946997">
        <w:rPr>
          <w:rFonts w:ascii="Arial" w:hAnsi="Arial" w:cs="Arial"/>
          <w:sz w:val="22"/>
          <w:szCs w:val="22"/>
        </w:rPr>
        <w:tab/>
        <w:t xml:space="preserve">Zaslání návrhu kupní smlouvy – </w:t>
      </w:r>
      <w:r w:rsidR="00C54F7E" w:rsidRPr="00946997">
        <w:rPr>
          <w:rFonts w:ascii="Arial" w:hAnsi="Arial" w:cs="Arial"/>
          <w:sz w:val="22"/>
          <w:szCs w:val="22"/>
        </w:rPr>
        <w:t>pozemek</w:t>
      </w:r>
      <w:r w:rsidRPr="0094699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17343" w:rsidRPr="00946997">
        <w:rPr>
          <w:rFonts w:ascii="Arial" w:hAnsi="Arial" w:cs="Arial"/>
          <w:sz w:val="22"/>
          <w:szCs w:val="22"/>
        </w:rPr>
        <w:t>parc</w:t>
      </w:r>
      <w:proofErr w:type="spellEnd"/>
      <w:r w:rsidR="00217343" w:rsidRPr="00946997">
        <w:rPr>
          <w:rFonts w:ascii="Arial" w:hAnsi="Arial" w:cs="Arial"/>
          <w:sz w:val="22"/>
          <w:szCs w:val="22"/>
        </w:rPr>
        <w:t xml:space="preserve">. č.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17343" w:rsidRPr="00946997">
        <w:rPr>
          <w:rFonts w:ascii="Arial" w:hAnsi="Arial" w:cs="Arial"/>
          <w:sz w:val="22"/>
          <w:szCs w:val="22"/>
        </w:rPr>
        <w:t xml:space="preserve"> </w:t>
      </w:r>
      <w:r w:rsidRPr="00946997">
        <w:rPr>
          <w:rFonts w:ascii="Arial" w:hAnsi="Arial" w:cs="Arial"/>
          <w:sz w:val="22"/>
          <w:szCs w:val="22"/>
        </w:rPr>
        <w:t>v </w:t>
      </w:r>
      <w:proofErr w:type="gramStart"/>
      <w:r w:rsidRPr="00946997">
        <w:rPr>
          <w:rFonts w:ascii="Arial" w:hAnsi="Arial" w:cs="Arial"/>
          <w:sz w:val="22"/>
          <w:szCs w:val="22"/>
        </w:rPr>
        <w:t>k.</w:t>
      </w:r>
      <w:proofErr w:type="spellStart"/>
      <w:r w:rsidRPr="00946997">
        <w:rPr>
          <w:rFonts w:ascii="Arial" w:hAnsi="Arial" w:cs="Arial"/>
          <w:sz w:val="22"/>
          <w:szCs w:val="22"/>
        </w:rPr>
        <w:t>ú</w:t>
      </w:r>
      <w:proofErr w:type="spellEnd"/>
      <w:r w:rsidRPr="00946997">
        <w:rPr>
          <w:rFonts w:ascii="Arial" w:hAnsi="Arial" w:cs="Arial"/>
          <w:sz w:val="22"/>
          <w:szCs w:val="22"/>
        </w:rPr>
        <w:t xml:space="preserve">.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proofErr w:type="gram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</w:p>
    <w:p w:rsidR="009F0D8C" w:rsidRDefault="009F0D8C" w:rsidP="00526B46">
      <w:pPr>
        <w:spacing w:before="120"/>
        <w:jc w:val="both"/>
        <w:rPr>
          <w:rFonts w:ascii="Arial" w:hAnsi="Arial" w:cs="Arial"/>
          <w:sz w:val="22"/>
          <w:szCs w:val="22"/>
          <w:highlight w:val="cyan"/>
        </w:rPr>
      </w:pPr>
      <w:bookmarkStart w:id="0" w:name="_GoBack"/>
      <w:bookmarkEnd w:id="0"/>
    </w:p>
    <w:p w:rsidR="005809FB" w:rsidRPr="00946997" w:rsidRDefault="00993D44" w:rsidP="00526B4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3B7C0D">
        <w:rPr>
          <w:rFonts w:ascii="Arial" w:hAnsi="Arial" w:cs="Arial"/>
          <w:sz w:val="22"/>
          <w:szCs w:val="22"/>
          <w:highlight w:val="cyan"/>
        </w:rPr>
        <w:t>Vážená paní</w:t>
      </w:r>
      <w:r w:rsidR="009F0D8C">
        <w:rPr>
          <w:rFonts w:ascii="Arial" w:hAnsi="Arial" w:cs="Arial"/>
          <w:sz w:val="22"/>
          <w:szCs w:val="22"/>
          <w:highlight w:val="cyan"/>
        </w:rPr>
        <w:t>/pane</w:t>
      </w:r>
      <w:r w:rsidR="0057630F" w:rsidRPr="003B7C0D">
        <w:rPr>
          <w:rFonts w:ascii="Arial" w:hAnsi="Arial" w:cs="Arial"/>
          <w:sz w:val="22"/>
          <w:szCs w:val="22"/>
          <w:highlight w:val="cyan"/>
        </w:rPr>
        <w:t>,</w:t>
      </w:r>
    </w:p>
    <w:p w:rsidR="00240781" w:rsidRPr="003D4291" w:rsidRDefault="00240781" w:rsidP="00F07583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>d</w:t>
      </w:r>
      <w:r w:rsidR="005809FB" w:rsidRPr="00946997">
        <w:rPr>
          <w:rFonts w:ascii="Arial" w:hAnsi="Arial" w:cs="Arial"/>
          <w:sz w:val="22"/>
          <w:szCs w:val="22"/>
        </w:rPr>
        <w:t xml:space="preserve">ovolujeme si Vás oslovit v zastoupení investora, kterým je </w:t>
      </w:r>
      <w:r w:rsidR="00DF6C06" w:rsidRPr="00946997">
        <w:rPr>
          <w:rFonts w:ascii="Arial" w:hAnsi="Arial" w:cs="Arial"/>
          <w:sz w:val="22"/>
          <w:szCs w:val="22"/>
        </w:rPr>
        <w:t>Středočeský kraj</w:t>
      </w:r>
      <w:r w:rsidR="00BB780D" w:rsidRPr="00946997">
        <w:rPr>
          <w:rFonts w:ascii="Arial" w:hAnsi="Arial" w:cs="Arial"/>
          <w:sz w:val="22"/>
          <w:szCs w:val="22"/>
        </w:rPr>
        <w:t xml:space="preserve">, prostřednictvím Krajské správy a údržby silnic Středočeského kraje, </w:t>
      </w:r>
      <w:proofErr w:type="spellStart"/>
      <w:proofErr w:type="gramStart"/>
      <w:r w:rsidR="00BB780D" w:rsidRPr="00946997">
        <w:rPr>
          <w:rFonts w:ascii="Arial" w:hAnsi="Arial" w:cs="Arial"/>
          <w:sz w:val="22"/>
          <w:szCs w:val="22"/>
        </w:rPr>
        <w:t>p.o</w:t>
      </w:r>
      <w:proofErr w:type="spellEnd"/>
      <w:r w:rsidR="00BB780D" w:rsidRPr="00946997">
        <w:rPr>
          <w:rFonts w:ascii="Arial" w:hAnsi="Arial" w:cs="Arial"/>
          <w:sz w:val="22"/>
          <w:szCs w:val="22"/>
        </w:rPr>
        <w:t>.</w:t>
      </w:r>
      <w:proofErr w:type="gramEnd"/>
      <w:r w:rsidR="00BB780D" w:rsidRPr="00946997">
        <w:rPr>
          <w:rFonts w:ascii="Arial" w:hAnsi="Arial" w:cs="Arial"/>
          <w:sz w:val="22"/>
          <w:szCs w:val="22"/>
        </w:rPr>
        <w:t>, IČ: 000 66 001</w:t>
      </w:r>
      <w:r w:rsidR="002D1C55" w:rsidRPr="00946997">
        <w:rPr>
          <w:rFonts w:ascii="Arial" w:hAnsi="Arial" w:cs="Arial"/>
          <w:sz w:val="22"/>
          <w:szCs w:val="22"/>
        </w:rPr>
        <w:t>,</w:t>
      </w:r>
      <w:r w:rsidRPr="00946997">
        <w:rPr>
          <w:rFonts w:ascii="Arial" w:hAnsi="Arial" w:cs="Arial"/>
          <w:sz w:val="22"/>
          <w:szCs w:val="22"/>
        </w:rPr>
        <w:t xml:space="preserve"> </w:t>
      </w:r>
      <w:r w:rsidR="005809FB" w:rsidRPr="00946997">
        <w:rPr>
          <w:rFonts w:ascii="Arial" w:hAnsi="Arial" w:cs="Arial"/>
          <w:sz w:val="22"/>
          <w:szCs w:val="22"/>
        </w:rPr>
        <w:t>veřejně prospěšn</w:t>
      </w:r>
      <w:r w:rsidRPr="00946997">
        <w:rPr>
          <w:rFonts w:ascii="Arial" w:hAnsi="Arial" w:cs="Arial"/>
          <w:sz w:val="22"/>
          <w:szCs w:val="22"/>
        </w:rPr>
        <w:t>é stavby</w:t>
      </w:r>
      <w:r w:rsidR="005809FB" w:rsidRPr="00946997">
        <w:rPr>
          <w:rFonts w:ascii="Arial" w:hAnsi="Arial" w:cs="Arial"/>
          <w:sz w:val="22"/>
          <w:szCs w:val="22"/>
        </w:rPr>
        <w:t xml:space="preserve"> dop</w:t>
      </w:r>
      <w:r w:rsidRPr="00946997">
        <w:rPr>
          <w:rFonts w:ascii="Arial" w:hAnsi="Arial" w:cs="Arial"/>
          <w:sz w:val="22"/>
          <w:szCs w:val="22"/>
        </w:rPr>
        <w:t xml:space="preserve">ravní infrastruktury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Pr="00946997">
        <w:rPr>
          <w:rFonts w:ascii="Arial" w:hAnsi="Arial" w:cs="Arial"/>
          <w:sz w:val="22"/>
          <w:szCs w:val="22"/>
        </w:rPr>
        <w:t>a to v souvislosti s</w:t>
      </w:r>
      <w:r w:rsidR="00F07583" w:rsidRPr="00946997">
        <w:rPr>
          <w:rFonts w:ascii="Arial" w:hAnsi="Arial" w:cs="Arial"/>
          <w:sz w:val="22"/>
          <w:szCs w:val="22"/>
        </w:rPr>
        <w:t> </w:t>
      </w:r>
      <w:r w:rsidR="00217343" w:rsidRPr="004209FA">
        <w:rPr>
          <w:rFonts w:ascii="Arial" w:hAnsi="Arial" w:cs="Arial"/>
          <w:sz w:val="22"/>
          <w:szCs w:val="22"/>
        </w:rPr>
        <w:t>pozemkem</w:t>
      </w:r>
      <w:r w:rsidRPr="004209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17343" w:rsidRPr="004209FA">
        <w:rPr>
          <w:rFonts w:ascii="Arial" w:hAnsi="Arial" w:cs="Arial"/>
          <w:b/>
          <w:sz w:val="22"/>
          <w:szCs w:val="22"/>
        </w:rPr>
        <w:t>parc</w:t>
      </w:r>
      <w:proofErr w:type="spellEnd"/>
      <w:r w:rsidR="00217343" w:rsidRPr="004209FA">
        <w:rPr>
          <w:rFonts w:ascii="Arial" w:hAnsi="Arial" w:cs="Arial"/>
          <w:b/>
          <w:sz w:val="22"/>
          <w:szCs w:val="22"/>
        </w:rPr>
        <w:t xml:space="preserve">. </w:t>
      </w:r>
      <w:proofErr w:type="gramStart"/>
      <w:r w:rsidR="00217343" w:rsidRPr="004209FA">
        <w:rPr>
          <w:rFonts w:ascii="Arial" w:hAnsi="Arial" w:cs="Arial"/>
          <w:b/>
          <w:sz w:val="22"/>
          <w:szCs w:val="22"/>
        </w:rPr>
        <w:t>č.</w:t>
      </w:r>
      <w:proofErr w:type="gramEnd"/>
      <w:r w:rsidR="00217343" w:rsidRPr="004209FA">
        <w:rPr>
          <w:rFonts w:ascii="Arial" w:hAnsi="Arial" w:cs="Arial"/>
          <w:b/>
          <w:sz w:val="22"/>
          <w:szCs w:val="22"/>
        </w:rPr>
        <w:t xml:space="preserve">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17343" w:rsidRPr="00946997">
        <w:rPr>
          <w:rFonts w:ascii="Arial" w:hAnsi="Arial" w:cs="Arial"/>
          <w:sz w:val="22"/>
          <w:szCs w:val="22"/>
        </w:rPr>
        <w:t>zapsaným</w:t>
      </w:r>
      <w:r w:rsidRPr="00946997">
        <w:rPr>
          <w:rFonts w:ascii="Arial" w:hAnsi="Arial" w:cs="Arial"/>
          <w:sz w:val="22"/>
          <w:szCs w:val="22"/>
        </w:rPr>
        <w:t xml:space="preserve"> na </w:t>
      </w:r>
      <w:r w:rsidRPr="00946997">
        <w:rPr>
          <w:rFonts w:ascii="Arial" w:hAnsi="Arial" w:cs="Arial"/>
          <w:b/>
          <w:sz w:val="22"/>
          <w:szCs w:val="22"/>
        </w:rPr>
        <w:t xml:space="preserve">LV č.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17343" w:rsidRPr="00946997">
        <w:rPr>
          <w:rFonts w:ascii="Arial" w:hAnsi="Arial" w:cs="Arial"/>
          <w:sz w:val="22"/>
          <w:szCs w:val="22"/>
        </w:rPr>
        <w:t xml:space="preserve"> </w:t>
      </w:r>
      <w:r w:rsidRPr="00946997">
        <w:rPr>
          <w:rFonts w:ascii="Arial" w:hAnsi="Arial" w:cs="Arial"/>
          <w:sz w:val="22"/>
          <w:szCs w:val="22"/>
        </w:rPr>
        <w:t xml:space="preserve">pro obec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F07583" w:rsidRPr="00946997">
        <w:rPr>
          <w:rFonts w:ascii="Arial" w:hAnsi="Arial" w:cs="Arial"/>
          <w:sz w:val="22"/>
          <w:szCs w:val="22"/>
        </w:rPr>
        <w:t xml:space="preserve"> </w:t>
      </w:r>
      <w:r w:rsidRPr="00946997">
        <w:rPr>
          <w:rFonts w:ascii="Arial" w:hAnsi="Arial" w:cs="Arial"/>
          <w:sz w:val="22"/>
          <w:szCs w:val="22"/>
        </w:rPr>
        <w:t xml:space="preserve">a </w:t>
      </w:r>
      <w:r w:rsidRPr="00946997">
        <w:rPr>
          <w:rFonts w:ascii="Arial" w:hAnsi="Arial" w:cs="Arial"/>
          <w:b/>
          <w:sz w:val="22"/>
          <w:szCs w:val="22"/>
        </w:rPr>
        <w:t xml:space="preserve">k. </w:t>
      </w:r>
      <w:proofErr w:type="spellStart"/>
      <w:r w:rsidRPr="00946997">
        <w:rPr>
          <w:rFonts w:ascii="Arial" w:hAnsi="Arial" w:cs="Arial"/>
          <w:b/>
          <w:sz w:val="22"/>
          <w:szCs w:val="22"/>
        </w:rPr>
        <w:t>ú</w:t>
      </w:r>
      <w:proofErr w:type="spellEnd"/>
      <w:r w:rsidRPr="00946997">
        <w:rPr>
          <w:rFonts w:ascii="Arial" w:hAnsi="Arial" w:cs="Arial"/>
          <w:b/>
          <w:sz w:val="22"/>
          <w:szCs w:val="22"/>
        </w:rPr>
        <w:t xml:space="preserve">.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Pr="00946997">
        <w:rPr>
          <w:rFonts w:ascii="Arial" w:hAnsi="Arial" w:cs="Arial"/>
          <w:sz w:val="22"/>
          <w:szCs w:val="22"/>
        </w:rPr>
        <w:t>.</w:t>
      </w:r>
      <w:r w:rsidRPr="003D4291">
        <w:rPr>
          <w:rFonts w:ascii="Arial" w:hAnsi="Arial" w:cs="Arial"/>
          <w:sz w:val="22"/>
          <w:szCs w:val="22"/>
        </w:rPr>
        <w:t xml:space="preserve">  </w:t>
      </w:r>
    </w:p>
    <w:p w:rsidR="00252ECD" w:rsidRPr="00946997" w:rsidRDefault="00240781" w:rsidP="00526B4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ab/>
      </w:r>
      <w:r w:rsidR="00217343" w:rsidRPr="00946997">
        <w:rPr>
          <w:rFonts w:ascii="Arial" w:hAnsi="Arial" w:cs="Arial"/>
          <w:sz w:val="22"/>
          <w:szCs w:val="22"/>
        </w:rPr>
        <w:t>Uvedený pozemek je potřebný</w:t>
      </w:r>
      <w:r w:rsidRPr="00946997">
        <w:rPr>
          <w:rFonts w:ascii="Arial" w:hAnsi="Arial" w:cs="Arial"/>
          <w:sz w:val="22"/>
          <w:szCs w:val="22"/>
        </w:rPr>
        <w:t xml:space="preserve"> pro výstavbu</w:t>
      </w:r>
      <w:r w:rsidR="002D1C55" w:rsidRPr="00946997">
        <w:rPr>
          <w:rFonts w:ascii="Arial" w:hAnsi="Arial" w:cs="Arial"/>
          <w:sz w:val="22"/>
          <w:szCs w:val="22"/>
        </w:rPr>
        <w:t xml:space="preserve"> „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2D1C55" w:rsidRPr="00946997">
        <w:rPr>
          <w:rFonts w:ascii="Arial" w:hAnsi="Arial" w:cs="Arial"/>
          <w:sz w:val="22"/>
          <w:szCs w:val="22"/>
        </w:rPr>
        <w:t>“</w:t>
      </w:r>
      <w:r w:rsidRPr="00946997">
        <w:rPr>
          <w:rFonts w:ascii="Arial" w:hAnsi="Arial" w:cs="Arial"/>
          <w:sz w:val="22"/>
          <w:szCs w:val="22"/>
        </w:rPr>
        <w:t xml:space="preserve">, pro kterou bylo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D1C55" w:rsidRPr="00946997">
        <w:rPr>
          <w:rFonts w:ascii="Arial" w:hAnsi="Arial" w:cs="Arial"/>
          <w:sz w:val="22"/>
          <w:szCs w:val="22"/>
        </w:rPr>
        <w:t xml:space="preserve"> </w:t>
      </w:r>
      <w:r w:rsidRPr="00946997">
        <w:rPr>
          <w:rFonts w:ascii="Arial" w:hAnsi="Arial" w:cs="Arial"/>
          <w:sz w:val="22"/>
          <w:szCs w:val="22"/>
        </w:rPr>
        <w:t xml:space="preserve">dne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52ECD" w:rsidRPr="00946997">
        <w:rPr>
          <w:rFonts w:ascii="Arial" w:hAnsi="Arial" w:cs="Arial"/>
          <w:sz w:val="22"/>
          <w:szCs w:val="22"/>
        </w:rPr>
        <w:t xml:space="preserve"> </w:t>
      </w:r>
      <w:r w:rsidRPr="00946997">
        <w:rPr>
          <w:rFonts w:ascii="Arial" w:hAnsi="Arial" w:cs="Arial"/>
          <w:sz w:val="22"/>
          <w:szCs w:val="22"/>
        </w:rPr>
        <w:t>pod č. </w:t>
      </w:r>
      <w:proofErr w:type="spellStart"/>
      <w:r w:rsidRPr="00946997">
        <w:rPr>
          <w:rFonts w:ascii="Arial" w:hAnsi="Arial" w:cs="Arial"/>
          <w:sz w:val="22"/>
          <w:szCs w:val="22"/>
        </w:rPr>
        <w:t>j</w:t>
      </w:r>
      <w:proofErr w:type="spellEnd"/>
      <w:r w:rsidRPr="00946997">
        <w:rPr>
          <w:rFonts w:ascii="Arial" w:hAnsi="Arial" w:cs="Arial"/>
          <w:sz w:val="22"/>
          <w:szCs w:val="22"/>
        </w:rPr>
        <w:t xml:space="preserve">.: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Pr="00946997">
        <w:rPr>
          <w:rFonts w:ascii="Arial" w:hAnsi="Arial" w:cs="Arial"/>
          <w:sz w:val="22"/>
          <w:szCs w:val="22"/>
        </w:rPr>
        <w:t xml:space="preserve">vydáno </w:t>
      </w:r>
      <w:r w:rsidRPr="00946997">
        <w:rPr>
          <w:rFonts w:ascii="Arial" w:hAnsi="Arial" w:cs="Arial"/>
          <w:b/>
          <w:sz w:val="22"/>
          <w:szCs w:val="22"/>
        </w:rPr>
        <w:t>územní rozhodnutí</w:t>
      </w:r>
      <w:r w:rsidRPr="00946997">
        <w:rPr>
          <w:rFonts w:ascii="Arial" w:hAnsi="Arial" w:cs="Arial"/>
          <w:sz w:val="22"/>
          <w:szCs w:val="22"/>
        </w:rPr>
        <w:t xml:space="preserve">, které nabylo právní moci dne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D1C55" w:rsidRPr="00946997">
        <w:rPr>
          <w:rFonts w:ascii="Arial" w:hAnsi="Arial" w:cs="Arial"/>
          <w:sz w:val="22"/>
          <w:szCs w:val="22"/>
        </w:rPr>
        <w:t xml:space="preserve">a jehož platnost byla prodloužena rozhodnutím </w:t>
      </w:r>
      <w:proofErr w:type="spellStart"/>
      <w:proofErr w:type="gramStart"/>
      <w:r w:rsidR="002D1C55" w:rsidRPr="00946997">
        <w:rPr>
          <w:rFonts w:ascii="Arial" w:hAnsi="Arial" w:cs="Arial"/>
          <w:sz w:val="22"/>
          <w:szCs w:val="22"/>
        </w:rPr>
        <w:t>č.j</w:t>
      </w:r>
      <w:proofErr w:type="spellEnd"/>
      <w:r w:rsidR="002D1C55" w:rsidRPr="00946997">
        <w:rPr>
          <w:rFonts w:ascii="Arial" w:hAnsi="Arial" w:cs="Arial"/>
          <w:sz w:val="22"/>
          <w:szCs w:val="22"/>
        </w:rPr>
        <w:t>.</w:t>
      </w:r>
      <w:proofErr w:type="gramEnd"/>
      <w:r w:rsidR="002D1C55" w:rsidRPr="00946997">
        <w:rPr>
          <w:rFonts w:ascii="Arial" w:hAnsi="Arial" w:cs="Arial"/>
          <w:sz w:val="22"/>
          <w:szCs w:val="22"/>
        </w:rPr>
        <w:t xml:space="preserve">: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D1C55" w:rsidRPr="00946997">
        <w:rPr>
          <w:rFonts w:ascii="Arial" w:hAnsi="Arial" w:cs="Arial"/>
          <w:sz w:val="22"/>
          <w:szCs w:val="22"/>
        </w:rPr>
        <w:t>ze</w:t>
      </w:r>
      <w:r w:rsidR="007F7057" w:rsidRPr="00946997">
        <w:rPr>
          <w:rFonts w:ascii="Arial" w:hAnsi="Arial" w:cs="Arial"/>
          <w:sz w:val="22"/>
          <w:szCs w:val="22"/>
        </w:rPr>
        <w:t xml:space="preserve"> d</w:t>
      </w:r>
      <w:r w:rsidR="002D1C55" w:rsidRPr="00946997">
        <w:rPr>
          <w:rFonts w:ascii="Arial" w:hAnsi="Arial" w:cs="Arial"/>
          <w:sz w:val="22"/>
          <w:szCs w:val="22"/>
        </w:rPr>
        <w:t>ne</w:t>
      </w:r>
      <w:r w:rsidR="007F7057" w:rsidRPr="00946997">
        <w:rPr>
          <w:rFonts w:ascii="Arial" w:hAnsi="Arial" w:cs="Arial"/>
          <w:sz w:val="22"/>
          <w:szCs w:val="22"/>
        </w:rPr>
        <w:t xml:space="preserve">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2D1C55" w:rsidRPr="00946997">
        <w:rPr>
          <w:rFonts w:ascii="Arial" w:hAnsi="Arial" w:cs="Arial"/>
          <w:sz w:val="22"/>
          <w:szCs w:val="22"/>
        </w:rPr>
        <w:t>, kt</w:t>
      </w:r>
      <w:r w:rsidR="007F7057" w:rsidRPr="00946997">
        <w:rPr>
          <w:rFonts w:ascii="Arial" w:hAnsi="Arial" w:cs="Arial"/>
          <w:sz w:val="22"/>
          <w:szCs w:val="22"/>
        </w:rPr>
        <w:t>e</w:t>
      </w:r>
      <w:r w:rsidR="002D1C55" w:rsidRPr="00946997">
        <w:rPr>
          <w:rFonts w:ascii="Arial" w:hAnsi="Arial" w:cs="Arial"/>
          <w:sz w:val="22"/>
          <w:szCs w:val="22"/>
        </w:rPr>
        <w:t xml:space="preserve">ré nabylo právní moci dne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Pr="00946997">
        <w:rPr>
          <w:rFonts w:ascii="Arial" w:hAnsi="Arial" w:cs="Arial"/>
          <w:sz w:val="22"/>
          <w:szCs w:val="22"/>
        </w:rPr>
        <w:t xml:space="preserve">. </w:t>
      </w:r>
      <w:r w:rsidRPr="00946997">
        <w:rPr>
          <w:rFonts w:ascii="Arial" w:hAnsi="Arial" w:cs="Arial"/>
          <w:sz w:val="22"/>
          <w:szCs w:val="22"/>
          <w:shd w:val="clear" w:color="auto" w:fill="FFFFFF"/>
        </w:rPr>
        <w:t>Výstavba</w:t>
      </w:r>
      <w:r w:rsidR="00F3013C" w:rsidRPr="00946997">
        <w:rPr>
          <w:rFonts w:ascii="Arial" w:hAnsi="Arial" w:cs="Arial"/>
          <w:sz w:val="22"/>
          <w:szCs w:val="22"/>
          <w:shd w:val="clear" w:color="auto" w:fill="FFFFFF"/>
        </w:rPr>
        <w:t xml:space="preserve"> silnice</w:t>
      </w:r>
      <w:r w:rsidRPr="0094699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2D1C55" w:rsidRPr="00946997">
        <w:rPr>
          <w:rFonts w:ascii="Arial" w:hAnsi="Arial" w:cs="Arial"/>
          <w:sz w:val="22"/>
          <w:szCs w:val="22"/>
        </w:rPr>
        <w:t>„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2D1C55" w:rsidRPr="00946997">
        <w:rPr>
          <w:rFonts w:ascii="Arial" w:hAnsi="Arial" w:cs="Arial"/>
          <w:sz w:val="22"/>
          <w:szCs w:val="22"/>
        </w:rPr>
        <w:t xml:space="preserve">“ </w:t>
      </w:r>
      <w:r w:rsidRPr="00946997">
        <w:rPr>
          <w:rFonts w:ascii="Arial" w:hAnsi="Arial" w:cs="Arial"/>
          <w:sz w:val="22"/>
          <w:szCs w:val="22"/>
          <w:shd w:val="clear" w:color="auto" w:fill="FFFFFF"/>
        </w:rPr>
        <w:t xml:space="preserve">byla vymezena jako </w:t>
      </w:r>
      <w:r w:rsidRPr="00946997">
        <w:rPr>
          <w:rFonts w:ascii="Arial" w:hAnsi="Arial" w:cs="Arial"/>
          <w:b/>
          <w:sz w:val="22"/>
          <w:szCs w:val="22"/>
          <w:shd w:val="clear" w:color="auto" w:fill="FFFFFF"/>
        </w:rPr>
        <w:t>veřejně prospěšná</w:t>
      </w:r>
      <w:r w:rsidRPr="0094699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059C8" w:rsidRPr="00946997">
        <w:rPr>
          <w:rFonts w:ascii="Arial" w:hAnsi="Arial" w:cs="Arial"/>
          <w:b/>
          <w:sz w:val="22"/>
          <w:szCs w:val="22"/>
          <w:shd w:val="clear" w:color="auto" w:fill="FFFFFF"/>
        </w:rPr>
        <w:t>stavba</w:t>
      </w:r>
      <w:r w:rsidR="00F059C8" w:rsidRPr="0094699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F7057" w:rsidRPr="00946997">
        <w:rPr>
          <w:rFonts w:ascii="Arial" w:hAnsi="Arial" w:cs="Arial"/>
          <w:sz w:val="22"/>
          <w:szCs w:val="22"/>
        </w:rPr>
        <w:t>v </w:t>
      </w:r>
      <w:r w:rsidR="002D1C55" w:rsidRPr="00946997">
        <w:rPr>
          <w:rFonts w:ascii="Arial" w:hAnsi="Arial" w:cs="Arial"/>
          <w:sz w:val="22"/>
          <w:szCs w:val="22"/>
        </w:rPr>
        <w:t>Zásadách územního rozvoje Středočeského kraje</w:t>
      </w:r>
      <w:r w:rsidR="0030153D" w:rsidRPr="00946997">
        <w:rPr>
          <w:rFonts w:ascii="Arial" w:hAnsi="Arial" w:cs="Arial"/>
          <w:sz w:val="22"/>
          <w:szCs w:val="22"/>
        </w:rPr>
        <w:t>.</w:t>
      </w:r>
      <w:r w:rsidR="00252ECD" w:rsidRPr="00946997">
        <w:rPr>
          <w:rFonts w:ascii="Arial" w:hAnsi="Arial" w:cs="Arial"/>
          <w:sz w:val="22"/>
          <w:szCs w:val="22"/>
        </w:rPr>
        <w:t xml:space="preserve"> </w:t>
      </w:r>
    </w:p>
    <w:p w:rsidR="009F0D8C" w:rsidRDefault="00526B46" w:rsidP="00993D44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Stavba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</w:p>
    <w:p w:rsidR="009F0D8C" w:rsidRDefault="009F0D8C" w:rsidP="00993D44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</w:p>
    <w:p w:rsidR="00993D44" w:rsidRPr="00946997" w:rsidRDefault="00993D44" w:rsidP="00993D44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O záměru </w:t>
      </w:r>
      <w:r w:rsidR="003B7C0D">
        <w:rPr>
          <w:rFonts w:ascii="Arial" w:hAnsi="Arial" w:cs="Arial"/>
          <w:sz w:val="22"/>
          <w:szCs w:val="22"/>
        </w:rPr>
        <w:t>stavby byli vlastníci pozemků informování</w:t>
      </w:r>
      <w:r w:rsidRPr="00946997">
        <w:rPr>
          <w:rFonts w:ascii="Arial" w:hAnsi="Arial" w:cs="Arial"/>
          <w:sz w:val="22"/>
          <w:szCs w:val="22"/>
        </w:rPr>
        <w:t xml:space="preserve"> Středočesk</w:t>
      </w:r>
      <w:r w:rsidR="003B7C0D">
        <w:rPr>
          <w:rFonts w:ascii="Arial" w:hAnsi="Arial" w:cs="Arial"/>
          <w:sz w:val="22"/>
          <w:szCs w:val="22"/>
        </w:rPr>
        <w:t>ým</w:t>
      </w:r>
      <w:r w:rsidRPr="00946997">
        <w:rPr>
          <w:rFonts w:ascii="Arial" w:hAnsi="Arial" w:cs="Arial"/>
          <w:sz w:val="22"/>
          <w:szCs w:val="22"/>
        </w:rPr>
        <w:t xml:space="preserve"> kraje</w:t>
      </w:r>
      <w:r w:rsidR="003B7C0D">
        <w:rPr>
          <w:rFonts w:ascii="Arial" w:hAnsi="Arial" w:cs="Arial"/>
          <w:sz w:val="22"/>
          <w:szCs w:val="22"/>
        </w:rPr>
        <w:t>m</w:t>
      </w:r>
      <w:r w:rsidRPr="00946997">
        <w:rPr>
          <w:rFonts w:ascii="Arial" w:hAnsi="Arial" w:cs="Arial"/>
          <w:sz w:val="22"/>
          <w:szCs w:val="22"/>
        </w:rPr>
        <w:t>, resp. Krajsk</w:t>
      </w:r>
      <w:r w:rsidR="003B7C0D">
        <w:rPr>
          <w:rFonts w:ascii="Arial" w:hAnsi="Arial" w:cs="Arial"/>
          <w:sz w:val="22"/>
          <w:szCs w:val="22"/>
        </w:rPr>
        <w:t>ou</w:t>
      </w:r>
      <w:r w:rsidRPr="00946997">
        <w:rPr>
          <w:rFonts w:ascii="Arial" w:hAnsi="Arial" w:cs="Arial"/>
          <w:sz w:val="22"/>
          <w:szCs w:val="22"/>
        </w:rPr>
        <w:t xml:space="preserve"> správ</w:t>
      </w:r>
      <w:r w:rsidR="003B7C0D">
        <w:rPr>
          <w:rFonts w:ascii="Arial" w:hAnsi="Arial" w:cs="Arial"/>
          <w:sz w:val="22"/>
          <w:szCs w:val="22"/>
        </w:rPr>
        <w:t>ou</w:t>
      </w:r>
      <w:r w:rsidRPr="00946997">
        <w:rPr>
          <w:rFonts w:ascii="Arial" w:hAnsi="Arial" w:cs="Arial"/>
          <w:sz w:val="22"/>
          <w:szCs w:val="22"/>
        </w:rPr>
        <w:t xml:space="preserve"> a údržb</w:t>
      </w:r>
      <w:r w:rsidR="003B7C0D">
        <w:rPr>
          <w:rFonts w:ascii="Arial" w:hAnsi="Arial" w:cs="Arial"/>
          <w:sz w:val="22"/>
          <w:szCs w:val="22"/>
        </w:rPr>
        <w:t>ou</w:t>
      </w:r>
      <w:r w:rsidRPr="00946997">
        <w:rPr>
          <w:rFonts w:ascii="Arial" w:hAnsi="Arial" w:cs="Arial"/>
          <w:sz w:val="22"/>
          <w:szCs w:val="22"/>
        </w:rPr>
        <w:t xml:space="preserve"> silnic Středočeského kraje, </w:t>
      </w:r>
      <w:proofErr w:type="spellStart"/>
      <w:proofErr w:type="gramStart"/>
      <w:r w:rsidRPr="00946997">
        <w:rPr>
          <w:rFonts w:ascii="Arial" w:hAnsi="Arial" w:cs="Arial"/>
          <w:sz w:val="22"/>
          <w:szCs w:val="22"/>
        </w:rPr>
        <w:t>p.o</w:t>
      </w:r>
      <w:proofErr w:type="spellEnd"/>
      <w:r w:rsidRPr="00946997">
        <w:rPr>
          <w:rFonts w:ascii="Arial" w:hAnsi="Arial" w:cs="Arial"/>
          <w:sz w:val="22"/>
          <w:szCs w:val="22"/>
        </w:rPr>
        <w:t>.</w:t>
      </w:r>
      <w:proofErr w:type="gramEnd"/>
      <w:r w:rsidR="003B7C0D">
        <w:rPr>
          <w:rFonts w:ascii="Arial" w:hAnsi="Arial" w:cs="Arial"/>
          <w:sz w:val="22"/>
          <w:szCs w:val="22"/>
        </w:rPr>
        <w:t>,</w:t>
      </w:r>
      <w:r w:rsidRPr="00946997">
        <w:rPr>
          <w:rFonts w:ascii="Arial" w:hAnsi="Arial" w:cs="Arial"/>
          <w:sz w:val="22"/>
          <w:szCs w:val="22"/>
        </w:rPr>
        <w:t xml:space="preserve"> informován</w:t>
      </w:r>
      <w:r w:rsidR="003B7C0D">
        <w:rPr>
          <w:rFonts w:ascii="Arial" w:hAnsi="Arial" w:cs="Arial"/>
          <w:sz w:val="22"/>
          <w:szCs w:val="22"/>
        </w:rPr>
        <w:t>i</w:t>
      </w:r>
      <w:r w:rsidRPr="00946997">
        <w:rPr>
          <w:rFonts w:ascii="Arial" w:hAnsi="Arial" w:cs="Arial"/>
          <w:color w:val="FF0000"/>
          <w:sz w:val="22"/>
          <w:szCs w:val="22"/>
        </w:rPr>
        <w:t xml:space="preserve"> </w:t>
      </w:r>
      <w:r w:rsidRPr="00946997">
        <w:rPr>
          <w:rFonts w:ascii="Arial" w:hAnsi="Arial" w:cs="Arial"/>
          <w:sz w:val="22"/>
          <w:szCs w:val="22"/>
        </w:rPr>
        <w:t xml:space="preserve">před vydáním územního rozhodnutí </w:t>
      </w:r>
      <w:r w:rsidRPr="004209FA">
        <w:rPr>
          <w:rFonts w:ascii="Arial" w:hAnsi="Arial" w:cs="Arial"/>
          <w:sz w:val="22"/>
          <w:szCs w:val="22"/>
        </w:rPr>
        <w:t xml:space="preserve">dopisem odeslaným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6B1308">
        <w:rPr>
          <w:rFonts w:ascii="Arial" w:hAnsi="Arial" w:cs="Arial"/>
          <w:sz w:val="22"/>
          <w:szCs w:val="22"/>
          <w:lang w:val="en-US"/>
        </w:rPr>
        <w:t>.</w:t>
      </w:r>
    </w:p>
    <w:p w:rsidR="00F31CCB" w:rsidRPr="003D4291" w:rsidRDefault="00252ECD" w:rsidP="00FF28E7">
      <w:pPr>
        <w:spacing w:before="120"/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Vzhledem ke shora uvedenému se na Vás dovolujeme obrátit se žádostí o uzavření kupní smlouvy na </w:t>
      </w:r>
      <w:r w:rsidR="00217343" w:rsidRPr="00946997">
        <w:rPr>
          <w:rFonts w:ascii="Arial" w:hAnsi="Arial" w:cs="Arial"/>
          <w:sz w:val="22"/>
          <w:szCs w:val="22"/>
        </w:rPr>
        <w:t>pozemek, nutný</w:t>
      </w:r>
      <w:r w:rsidRPr="00946997">
        <w:rPr>
          <w:rFonts w:ascii="Arial" w:hAnsi="Arial" w:cs="Arial"/>
          <w:sz w:val="22"/>
          <w:szCs w:val="22"/>
        </w:rPr>
        <w:t xml:space="preserve"> pro realizaci </w:t>
      </w:r>
      <w:r w:rsidR="00F31CCB" w:rsidRPr="00946997">
        <w:rPr>
          <w:rFonts w:ascii="Arial" w:hAnsi="Arial" w:cs="Arial"/>
          <w:sz w:val="22"/>
          <w:szCs w:val="22"/>
        </w:rPr>
        <w:t>výše uvedené</w:t>
      </w:r>
      <w:r w:rsidRPr="00946997">
        <w:rPr>
          <w:rFonts w:ascii="Arial" w:hAnsi="Arial" w:cs="Arial"/>
          <w:sz w:val="22"/>
          <w:szCs w:val="22"/>
        </w:rPr>
        <w:t xml:space="preserve"> stavby, </w:t>
      </w:r>
      <w:r w:rsidR="00217343" w:rsidRPr="00946997">
        <w:rPr>
          <w:rFonts w:ascii="Arial" w:hAnsi="Arial" w:cs="Arial"/>
          <w:sz w:val="22"/>
          <w:szCs w:val="22"/>
        </w:rPr>
        <w:t>který je</w:t>
      </w:r>
      <w:r w:rsidRPr="00946997">
        <w:rPr>
          <w:rFonts w:ascii="Arial" w:hAnsi="Arial" w:cs="Arial"/>
          <w:sz w:val="22"/>
          <w:szCs w:val="22"/>
        </w:rPr>
        <w:t xml:space="preserve"> ve Vašem </w:t>
      </w:r>
      <w:r w:rsidR="003B7C0D" w:rsidRPr="003B7C0D">
        <w:rPr>
          <w:rFonts w:ascii="Arial" w:hAnsi="Arial" w:cs="Arial"/>
          <w:sz w:val="22"/>
          <w:szCs w:val="22"/>
          <w:highlight w:val="cyan"/>
        </w:rPr>
        <w:t>spolu/</w:t>
      </w:r>
      <w:r w:rsidR="002E5E8C" w:rsidRPr="00946997">
        <w:rPr>
          <w:rFonts w:ascii="Arial" w:hAnsi="Arial" w:cs="Arial"/>
          <w:sz w:val="22"/>
          <w:szCs w:val="22"/>
        </w:rPr>
        <w:t>vlastnictví</w:t>
      </w:r>
      <w:r w:rsidRPr="00946997">
        <w:rPr>
          <w:rFonts w:ascii="Arial" w:hAnsi="Arial" w:cs="Arial"/>
          <w:sz w:val="22"/>
          <w:szCs w:val="22"/>
        </w:rPr>
        <w:t xml:space="preserve">. </w:t>
      </w:r>
      <w:r w:rsidR="00F31CCB" w:rsidRPr="00946997">
        <w:rPr>
          <w:rFonts w:ascii="Arial" w:hAnsi="Arial" w:cs="Arial"/>
          <w:sz w:val="22"/>
          <w:szCs w:val="22"/>
        </w:rPr>
        <w:t xml:space="preserve">Pro výše uvedenou stavbu bude nutné trvale použít </w:t>
      </w:r>
      <w:r w:rsidR="00993D44" w:rsidRPr="00946997">
        <w:rPr>
          <w:rFonts w:ascii="Arial" w:hAnsi="Arial" w:cs="Arial"/>
          <w:sz w:val="22"/>
          <w:szCs w:val="22"/>
        </w:rPr>
        <w:t xml:space="preserve">pozemek </w:t>
      </w:r>
      <w:proofErr w:type="spellStart"/>
      <w:r w:rsidR="00993D44" w:rsidRPr="00946997">
        <w:rPr>
          <w:rFonts w:ascii="Arial" w:hAnsi="Arial" w:cs="Arial"/>
          <w:sz w:val="22"/>
          <w:szCs w:val="22"/>
        </w:rPr>
        <w:t>parc</w:t>
      </w:r>
      <w:proofErr w:type="spellEnd"/>
      <w:r w:rsidR="00993D44" w:rsidRPr="00946997">
        <w:rPr>
          <w:rFonts w:ascii="Arial" w:hAnsi="Arial" w:cs="Arial"/>
          <w:sz w:val="22"/>
          <w:szCs w:val="22"/>
        </w:rPr>
        <w:t>.</w:t>
      </w:r>
      <w:r w:rsidR="0094699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46997">
        <w:rPr>
          <w:rFonts w:ascii="Arial" w:hAnsi="Arial" w:cs="Arial"/>
          <w:sz w:val="22"/>
          <w:szCs w:val="22"/>
        </w:rPr>
        <w:t>č.</w:t>
      </w:r>
      <w:proofErr w:type="gramEnd"/>
      <w:r w:rsidR="00946997">
        <w:rPr>
          <w:rFonts w:ascii="Arial" w:hAnsi="Arial" w:cs="Arial"/>
          <w:sz w:val="22"/>
          <w:szCs w:val="22"/>
        </w:rPr>
        <w:t xml:space="preserve">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946997">
        <w:rPr>
          <w:rFonts w:ascii="Arial" w:hAnsi="Arial" w:cs="Arial"/>
          <w:sz w:val="22"/>
          <w:szCs w:val="22"/>
        </w:rPr>
        <w:t>o </w:t>
      </w:r>
      <w:r w:rsidR="002E5E8C" w:rsidRPr="00946997">
        <w:rPr>
          <w:rFonts w:ascii="Arial" w:hAnsi="Arial" w:cs="Arial"/>
          <w:sz w:val="22"/>
          <w:szCs w:val="22"/>
        </w:rPr>
        <w:t xml:space="preserve">výměře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E5E8C" w:rsidRPr="00946997">
        <w:rPr>
          <w:rFonts w:ascii="Arial" w:hAnsi="Arial" w:cs="Arial"/>
          <w:sz w:val="22"/>
          <w:szCs w:val="22"/>
        </w:rPr>
        <w:t>m²</w:t>
      </w:r>
      <w:r w:rsidR="00406D78" w:rsidRPr="00946997">
        <w:rPr>
          <w:rFonts w:ascii="Arial" w:hAnsi="Arial" w:cs="Arial"/>
          <w:sz w:val="22"/>
          <w:szCs w:val="22"/>
        </w:rPr>
        <w:t>.</w:t>
      </w:r>
    </w:p>
    <w:p w:rsidR="00240781" w:rsidRPr="003D4291" w:rsidRDefault="00252ECD" w:rsidP="00FF28E7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>V</w:t>
      </w:r>
      <w:r w:rsidR="00240781" w:rsidRPr="00946997">
        <w:rPr>
          <w:rFonts w:ascii="Arial" w:hAnsi="Arial" w:cs="Arial"/>
          <w:sz w:val="22"/>
          <w:szCs w:val="22"/>
        </w:rPr>
        <w:t> této souvislosti si Vám dovolujeme zaslat návrh kupní smlouvy</w:t>
      </w:r>
      <w:r w:rsidR="00F31CCB" w:rsidRPr="00946997">
        <w:rPr>
          <w:rFonts w:ascii="Arial" w:hAnsi="Arial" w:cs="Arial"/>
          <w:sz w:val="22"/>
          <w:szCs w:val="22"/>
        </w:rPr>
        <w:t xml:space="preserve"> v počtu </w:t>
      </w:r>
      <w:r w:rsidR="009D735D" w:rsidRPr="00946997">
        <w:rPr>
          <w:rFonts w:ascii="Arial" w:hAnsi="Arial" w:cs="Arial"/>
          <w:sz w:val="22"/>
          <w:szCs w:val="22"/>
        </w:rPr>
        <w:t>čtyř</w:t>
      </w:r>
      <w:r w:rsidR="00F31CCB" w:rsidRPr="00946997">
        <w:rPr>
          <w:rFonts w:ascii="Arial" w:hAnsi="Arial" w:cs="Arial"/>
          <w:sz w:val="22"/>
          <w:szCs w:val="22"/>
        </w:rPr>
        <w:t xml:space="preserve"> vyhotovení</w:t>
      </w:r>
      <w:r w:rsidR="00240781" w:rsidRPr="00946997">
        <w:rPr>
          <w:rFonts w:ascii="Arial" w:hAnsi="Arial" w:cs="Arial"/>
          <w:sz w:val="22"/>
          <w:szCs w:val="22"/>
        </w:rPr>
        <w:t xml:space="preserve">, v němž </w:t>
      </w:r>
      <w:r w:rsidR="00240781" w:rsidRPr="00946997">
        <w:rPr>
          <w:rFonts w:ascii="Arial" w:hAnsi="Arial" w:cs="Arial"/>
          <w:b/>
          <w:sz w:val="22"/>
          <w:szCs w:val="22"/>
        </w:rPr>
        <w:t>kupní cena</w:t>
      </w:r>
      <w:r w:rsidR="00240781" w:rsidRPr="00946997">
        <w:rPr>
          <w:rFonts w:ascii="Arial" w:hAnsi="Arial" w:cs="Arial"/>
          <w:sz w:val="22"/>
          <w:szCs w:val="22"/>
        </w:rPr>
        <w:t xml:space="preserve"> za převod</w:t>
      </w:r>
      <w:r w:rsidR="00F4210C" w:rsidRPr="00946997">
        <w:rPr>
          <w:rFonts w:ascii="Arial" w:hAnsi="Arial" w:cs="Arial"/>
          <w:sz w:val="22"/>
          <w:szCs w:val="22"/>
        </w:rPr>
        <w:t xml:space="preserve"> </w:t>
      </w:r>
      <w:r w:rsidR="00C63EC6" w:rsidRPr="00946997">
        <w:rPr>
          <w:rFonts w:ascii="Arial" w:hAnsi="Arial" w:cs="Arial"/>
          <w:sz w:val="22"/>
          <w:szCs w:val="22"/>
        </w:rPr>
        <w:t>vlastnického práva</w:t>
      </w:r>
      <w:r w:rsidR="00240781" w:rsidRPr="00946997">
        <w:rPr>
          <w:rFonts w:ascii="Arial" w:hAnsi="Arial" w:cs="Arial"/>
          <w:sz w:val="22"/>
          <w:szCs w:val="22"/>
        </w:rPr>
        <w:t xml:space="preserve"> </w:t>
      </w:r>
      <w:r w:rsidR="003B7C0D" w:rsidRPr="003B7C0D">
        <w:rPr>
          <w:rFonts w:ascii="Arial" w:hAnsi="Arial" w:cs="Arial"/>
          <w:sz w:val="22"/>
          <w:szCs w:val="22"/>
          <w:highlight w:val="cyan"/>
        </w:rPr>
        <w:t>ve výši podílu ½</w:t>
      </w:r>
      <w:r w:rsidR="003B7C0D">
        <w:rPr>
          <w:rFonts w:ascii="Arial" w:hAnsi="Arial" w:cs="Arial"/>
          <w:sz w:val="22"/>
          <w:szCs w:val="22"/>
        </w:rPr>
        <w:t xml:space="preserve"> </w:t>
      </w:r>
      <w:r w:rsidR="00240781" w:rsidRPr="00946997">
        <w:rPr>
          <w:rFonts w:ascii="Arial" w:hAnsi="Arial" w:cs="Arial"/>
          <w:sz w:val="22"/>
          <w:szCs w:val="22"/>
        </w:rPr>
        <w:t xml:space="preserve">na </w:t>
      </w:r>
      <w:bookmarkStart w:id="1" w:name="_Hlk514664625"/>
      <w:r w:rsidR="00C63EC6" w:rsidRPr="00946997">
        <w:rPr>
          <w:rFonts w:ascii="Arial" w:hAnsi="Arial" w:cs="Arial"/>
          <w:sz w:val="22"/>
          <w:szCs w:val="22"/>
        </w:rPr>
        <w:t>předmětném pozemku</w:t>
      </w:r>
      <w:bookmarkEnd w:id="1"/>
      <w:ins w:id="2" w:author="Filip Karpíšek" w:date="2019-11-29T10:27:00Z">
        <w:r w:rsidR="00AB4D4E">
          <w:rPr>
            <w:rFonts w:ascii="Arial" w:hAnsi="Arial" w:cs="Arial"/>
            <w:sz w:val="22"/>
            <w:szCs w:val="22"/>
          </w:rPr>
          <w:t>, včetně všech součástí a příslušenství</w:t>
        </w:r>
      </w:ins>
      <w:r w:rsidR="00240781" w:rsidRPr="00946997">
        <w:rPr>
          <w:rFonts w:ascii="Arial" w:hAnsi="Arial" w:cs="Arial"/>
          <w:sz w:val="22"/>
          <w:szCs w:val="22"/>
        </w:rPr>
        <w:t xml:space="preserve"> činí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40781" w:rsidRPr="00946997">
        <w:rPr>
          <w:rFonts w:ascii="Arial" w:hAnsi="Arial" w:cs="Arial"/>
          <w:sz w:val="22"/>
          <w:szCs w:val="22"/>
        </w:rPr>
        <w:t xml:space="preserve">Kč. Kupní cena byla stanovena na základě znaleckého posudku č.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Pr="00946997">
        <w:rPr>
          <w:rFonts w:ascii="Arial" w:hAnsi="Arial" w:cs="Arial"/>
          <w:sz w:val="22"/>
          <w:szCs w:val="22"/>
        </w:rPr>
        <w:t>z</w:t>
      </w:r>
      <w:r w:rsidR="00240781" w:rsidRPr="00946997">
        <w:rPr>
          <w:rFonts w:ascii="Arial" w:hAnsi="Arial" w:cs="Arial"/>
          <w:sz w:val="22"/>
          <w:szCs w:val="22"/>
        </w:rPr>
        <w:t xml:space="preserve">e dne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39482F" w:rsidRPr="00946997">
        <w:rPr>
          <w:rFonts w:ascii="Arial" w:hAnsi="Arial" w:cs="Arial"/>
          <w:sz w:val="22"/>
          <w:szCs w:val="22"/>
        </w:rPr>
        <w:t>(viz příloha)</w:t>
      </w:r>
      <w:r w:rsidR="00240781" w:rsidRPr="00946997">
        <w:rPr>
          <w:rFonts w:ascii="Arial" w:hAnsi="Arial" w:cs="Arial"/>
          <w:sz w:val="22"/>
          <w:szCs w:val="22"/>
        </w:rPr>
        <w:t xml:space="preserve">, vyhotoveného soudním </w:t>
      </w:r>
      <w:proofErr w:type="gramStart"/>
      <w:r w:rsidR="00240781" w:rsidRPr="00946997">
        <w:rPr>
          <w:rFonts w:ascii="Arial" w:hAnsi="Arial" w:cs="Arial"/>
          <w:sz w:val="22"/>
          <w:szCs w:val="22"/>
        </w:rPr>
        <w:t>znalcem</w:t>
      </w:r>
      <w:r w:rsidR="003B7C0D">
        <w:rPr>
          <w:rFonts w:ascii="Arial" w:hAnsi="Arial" w:cs="Arial"/>
          <w:sz w:val="22"/>
          <w:szCs w:val="22"/>
        </w:rPr>
        <w:t xml:space="preserve"> </w:t>
      </w:r>
      <w:r w:rsidR="00993D44" w:rsidRPr="00946997">
        <w:rPr>
          <w:rFonts w:ascii="Arial" w:hAnsi="Arial" w:cs="Arial"/>
          <w:sz w:val="22"/>
          <w:szCs w:val="22"/>
        </w:rPr>
        <w:t xml:space="preserve">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proofErr w:type="gram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C63EC6" w:rsidRPr="00946997">
        <w:rPr>
          <w:rFonts w:ascii="Arial" w:hAnsi="Arial" w:cs="Arial"/>
          <w:sz w:val="22"/>
          <w:szCs w:val="22"/>
        </w:rPr>
        <w:t xml:space="preserve">, </w:t>
      </w:r>
      <w:r w:rsidR="00816F49" w:rsidRPr="00946997">
        <w:rPr>
          <w:rFonts w:ascii="Arial" w:hAnsi="Arial" w:cs="Arial"/>
          <w:sz w:val="22"/>
          <w:szCs w:val="22"/>
        </w:rPr>
        <w:t>podle ně</w:t>
      </w:r>
      <w:r w:rsidR="00993D44" w:rsidRPr="00946997">
        <w:rPr>
          <w:rFonts w:ascii="Arial" w:hAnsi="Arial" w:cs="Arial"/>
          <w:sz w:val="22"/>
          <w:szCs w:val="22"/>
        </w:rPr>
        <w:t>hož</w:t>
      </w:r>
      <w:r w:rsidR="00816F49" w:rsidRPr="00946997">
        <w:rPr>
          <w:rFonts w:ascii="Arial" w:hAnsi="Arial" w:cs="Arial"/>
          <w:sz w:val="22"/>
          <w:szCs w:val="22"/>
        </w:rPr>
        <w:t xml:space="preserve"> obvyklá cena </w:t>
      </w:r>
      <w:r w:rsidR="00795DCD" w:rsidRPr="00946997">
        <w:rPr>
          <w:rFonts w:ascii="Arial" w:hAnsi="Arial" w:cs="Arial"/>
          <w:sz w:val="22"/>
          <w:szCs w:val="22"/>
        </w:rPr>
        <w:t>předmětných nemovitostí</w:t>
      </w:r>
      <w:r w:rsidR="00240781" w:rsidRPr="00946997">
        <w:rPr>
          <w:rFonts w:ascii="Arial" w:hAnsi="Arial" w:cs="Arial"/>
          <w:sz w:val="22"/>
          <w:szCs w:val="22"/>
        </w:rPr>
        <w:t xml:space="preserve"> činí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40781" w:rsidRPr="00946997">
        <w:rPr>
          <w:rFonts w:ascii="Arial" w:hAnsi="Arial" w:cs="Arial"/>
          <w:sz w:val="22"/>
          <w:szCs w:val="22"/>
        </w:rPr>
        <w:t>Kč. Dovolujeme si upozornit, že v souladu s</w:t>
      </w:r>
      <w:r w:rsidR="005F082B" w:rsidRPr="00946997">
        <w:rPr>
          <w:rFonts w:ascii="Arial" w:hAnsi="Arial" w:cs="Arial"/>
          <w:sz w:val="22"/>
          <w:szCs w:val="22"/>
        </w:rPr>
        <w:t> </w:t>
      </w:r>
      <w:r w:rsidR="00240781" w:rsidRPr="00946997">
        <w:rPr>
          <w:rFonts w:ascii="Arial" w:hAnsi="Arial" w:cs="Arial"/>
          <w:sz w:val="22"/>
          <w:szCs w:val="22"/>
        </w:rPr>
        <w:t>ustanovením § 3b odst. 1 zákona č.</w:t>
      </w:r>
      <w:r w:rsidR="00CD2518" w:rsidRPr="00946997">
        <w:rPr>
          <w:rFonts w:ascii="Arial" w:hAnsi="Arial" w:cs="Arial"/>
          <w:sz w:val="22"/>
          <w:szCs w:val="22"/>
        </w:rPr>
        <w:t> </w:t>
      </w:r>
      <w:r w:rsidR="00240781" w:rsidRPr="00946997">
        <w:rPr>
          <w:rFonts w:ascii="Arial" w:hAnsi="Arial" w:cs="Arial"/>
          <w:sz w:val="22"/>
          <w:szCs w:val="22"/>
        </w:rPr>
        <w:t>416/2009 Sb.</w:t>
      </w:r>
      <w:r w:rsidR="00F059C8" w:rsidRPr="00946997">
        <w:rPr>
          <w:rFonts w:ascii="Arial" w:hAnsi="Arial" w:cs="Arial"/>
          <w:sz w:val="22"/>
          <w:szCs w:val="22"/>
        </w:rPr>
        <w:t>,</w:t>
      </w:r>
      <w:r w:rsidR="00240781" w:rsidRPr="00946997">
        <w:rPr>
          <w:rFonts w:ascii="Arial" w:hAnsi="Arial" w:cs="Arial"/>
          <w:sz w:val="22"/>
          <w:szCs w:val="22"/>
        </w:rPr>
        <w:t xml:space="preserve"> o urych</w:t>
      </w:r>
      <w:r w:rsidR="005F082B" w:rsidRPr="00946997">
        <w:rPr>
          <w:rFonts w:ascii="Arial" w:hAnsi="Arial" w:cs="Arial"/>
          <w:sz w:val="22"/>
          <w:szCs w:val="22"/>
        </w:rPr>
        <w:t>lení výstavby dopravní, vodní a </w:t>
      </w:r>
      <w:r w:rsidR="00240781" w:rsidRPr="00946997">
        <w:rPr>
          <w:rFonts w:ascii="Arial" w:hAnsi="Arial" w:cs="Arial"/>
          <w:sz w:val="22"/>
          <w:szCs w:val="22"/>
        </w:rPr>
        <w:t>energetické infrastruktury</w:t>
      </w:r>
      <w:r w:rsidR="00816F49" w:rsidRPr="00946997">
        <w:rPr>
          <w:rFonts w:ascii="Arial" w:hAnsi="Arial" w:cs="Arial"/>
          <w:sz w:val="22"/>
          <w:szCs w:val="22"/>
        </w:rPr>
        <w:t xml:space="preserve"> a </w:t>
      </w:r>
      <w:r w:rsidR="00F059C8" w:rsidRPr="00946997">
        <w:rPr>
          <w:rFonts w:ascii="Arial" w:hAnsi="Arial" w:cs="Arial"/>
          <w:sz w:val="22"/>
          <w:szCs w:val="22"/>
        </w:rPr>
        <w:t>infrastruktury elektronických komunikací,</w:t>
      </w:r>
      <w:r w:rsidR="00240781" w:rsidRPr="00946997">
        <w:rPr>
          <w:rFonts w:ascii="Arial" w:hAnsi="Arial" w:cs="Arial"/>
          <w:sz w:val="22"/>
          <w:szCs w:val="22"/>
        </w:rPr>
        <w:t xml:space="preserve"> </w:t>
      </w:r>
      <w:r w:rsidR="00F1303A" w:rsidRPr="00946997">
        <w:rPr>
          <w:rFonts w:ascii="Arial" w:hAnsi="Arial" w:cs="Arial"/>
          <w:sz w:val="22"/>
          <w:szCs w:val="22"/>
        </w:rPr>
        <w:t>ve znění pozdějších předpisů</w:t>
      </w:r>
      <w:r w:rsidR="00240781" w:rsidRPr="00946997">
        <w:rPr>
          <w:rFonts w:ascii="Arial" w:hAnsi="Arial" w:cs="Arial"/>
          <w:sz w:val="22"/>
          <w:szCs w:val="22"/>
        </w:rPr>
        <w:t xml:space="preserve">, </w:t>
      </w:r>
      <w:r w:rsidR="00467EA8" w:rsidRPr="00946997">
        <w:rPr>
          <w:rFonts w:ascii="Arial" w:hAnsi="Arial" w:cs="Arial"/>
          <w:sz w:val="22"/>
          <w:szCs w:val="22"/>
        </w:rPr>
        <w:t xml:space="preserve">je </w:t>
      </w:r>
      <w:r w:rsidR="00240781" w:rsidRPr="00946997">
        <w:rPr>
          <w:rFonts w:ascii="Arial" w:hAnsi="Arial" w:cs="Arial"/>
          <w:sz w:val="22"/>
          <w:szCs w:val="22"/>
        </w:rPr>
        <w:t xml:space="preserve">obvyklá cena předmětných nemovitostí v návrhu kupní </w:t>
      </w:r>
      <w:r w:rsidR="00240781" w:rsidRPr="00946997">
        <w:rPr>
          <w:rFonts w:ascii="Arial" w:hAnsi="Arial" w:cs="Arial"/>
          <w:sz w:val="22"/>
          <w:szCs w:val="22"/>
        </w:rPr>
        <w:lastRenderedPageBreak/>
        <w:t>smlouvy navýšena</w:t>
      </w:r>
      <w:r w:rsidR="00E8137B" w:rsidRPr="00946997">
        <w:rPr>
          <w:rFonts w:ascii="Arial" w:hAnsi="Arial" w:cs="Arial"/>
          <w:sz w:val="22"/>
          <w:szCs w:val="22"/>
        </w:rPr>
        <w:t xml:space="preserve"> v případě nestavebních pozemků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9F0D8C">
        <w:rPr>
          <w:rFonts w:ascii="Arial" w:hAnsi="Arial" w:cs="Arial"/>
          <w:sz w:val="22"/>
          <w:szCs w:val="22"/>
        </w:rPr>
        <w:t>x</w:t>
      </w:r>
      <w:r w:rsidR="00240781" w:rsidRPr="00946997">
        <w:rPr>
          <w:rFonts w:ascii="Arial" w:hAnsi="Arial" w:cs="Arial"/>
          <w:sz w:val="22"/>
          <w:szCs w:val="22"/>
        </w:rPr>
        <w:t xml:space="preserve"> ve Váš prospěch oproti ceně obsažené ve znaleckém posudku.</w:t>
      </w:r>
      <w:r w:rsidR="00240781" w:rsidRPr="003D4291">
        <w:rPr>
          <w:rFonts w:ascii="Arial" w:hAnsi="Arial" w:cs="Arial"/>
          <w:sz w:val="22"/>
          <w:szCs w:val="22"/>
        </w:rPr>
        <w:t xml:space="preserve"> </w:t>
      </w:r>
    </w:p>
    <w:p w:rsidR="00240781" w:rsidRPr="003D4291" w:rsidRDefault="00240781" w:rsidP="00FF28E7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>Souhlasíte-li s</w:t>
      </w:r>
      <w:r w:rsidR="00F31CCB" w:rsidRPr="003D4291">
        <w:rPr>
          <w:rFonts w:ascii="Arial" w:hAnsi="Arial" w:cs="Arial"/>
          <w:sz w:val="22"/>
          <w:szCs w:val="22"/>
        </w:rPr>
        <w:t xml:space="preserve"> předloženým</w:t>
      </w:r>
      <w:r w:rsidRPr="003D4291">
        <w:rPr>
          <w:rFonts w:ascii="Arial" w:hAnsi="Arial" w:cs="Arial"/>
          <w:sz w:val="22"/>
          <w:szCs w:val="22"/>
        </w:rPr>
        <w:t> návrhem</w:t>
      </w:r>
      <w:r w:rsidR="00F31CCB" w:rsidRPr="003D4291">
        <w:rPr>
          <w:rFonts w:ascii="Arial" w:hAnsi="Arial" w:cs="Arial"/>
          <w:sz w:val="22"/>
          <w:szCs w:val="22"/>
        </w:rPr>
        <w:t xml:space="preserve"> kupní smlouvy</w:t>
      </w:r>
      <w:r w:rsidRPr="003D4291">
        <w:rPr>
          <w:rFonts w:ascii="Arial" w:hAnsi="Arial" w:cs="Arial"/>
          <w:sz w:val="22"/>
          <w:szCs w:val="22"/>
        </w:rPr>
        <w:t xml:space="preserve">, prosíme Vás o zabezpečení podpisu všech stejnopisů smlouvy s tím, že na </w:t>
      </w:r>
      <w:r w:rsidRPr="003D4291">
        <w:rPr>
          <w:rFonts w:ascii="Arial" w:hAnsi="Arial" w:cs="Arial"/>
          <w:b/>
          <w:sz w:val="22"/>
          <w:szCs w:val="22"/>
        </w:rPr>
        <w:t>jednom vyhotovení je nutno úředně ověřit Váš podpis</w:t>
      </w:r>
      <w:r w:rsidRPr="003D4291">
        <w:rPr>
          <w:rFonts w:ascii="Arial" w:hAnsi="Arial" w:cs="Arial"/>
          <w:sz w:val="22"/>
          <w:szCs w:val="22"/>
        </w:rPr>
        <w:t xml:space="preserve"> (na obecním úřadě – matrice, České poště či na notářství). Pro možnost proplacení výdajů spojených s ověřením podpisu je nezbytné, aby na stvrzence o zaplacení poplatku za ověření Vašeho podpisu bylo v sekci „plátce, zaplatil, přijato od“ uvedeno: </w:t>
      </w:r>
      <w:r w:rsidR="00DF6C06" w:rsidRPr="003D4291">
        <w:rPr>
          <w:rFonts w:ascii="Arial" w:hAnsi="Arial" w:cs="Arial"/>
          <w:sz w:val="22"/>
          <w:szCs w:val="22"/>
        </w:rPr>
        <w:t>Středočeský kraj</w:t>
      </w:r>
      <w:r w:rsidRPr="003D4291">
        <w:rPr>
          <w:rFonts w:ascii="Arial" w:hAnsi="Arial" w:cs="Arial"/>
          <w:sz w:val="22"/>
          <w:szCs w:val="22"/>
        </w:rPr>
        <w:t xml:space="preserve">. </w:t>
      </w:r>
    </w:p>
    <w:p w:rsidR="00240781" w:rsidRPr="003D4291" w:rsidRDefault="00240781" w:rsidP="00FF28E7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>V případě, že předmětný návrh kupní smlouvy budete akceptovat, po Vašem podpisu si prosím jedno vyhotovení smlouvy ponechte</w:t>
      </w:r>
      <w:r w:rsidR="00F932F7" w:rsidRPr="003D4291">
        <w:rPr>
          <w:rFonts w:ascii="Arial" w:hAnsi="Arial" w:cs="Arial"/>
          <w:sz w:val="22"/>
          <w:szCs w:val="22"/>
        </w:rPr>
        <w:t xml:space="preserve"> a</w:t>
      </w:r>
      <w:r w:rsidRPr="003D4291">
        <w:rPr>
          <w:rFonts w:ascii="Arial" w:hAnsi="Arial" w:cs="Arial"/>
          <w:sz w:val="22"/>
          <w:szCs w:val="22"/>
        </w:rPr>
        <w:t xml:space="preserve"> zbývající vyhotovení Vámi podepsané kupní smlouvy (z toho 1 vyhotovení s úředně ověřeným podpisem), nám prosím zašlete zpět v přiložené odpovědní obálce k zajištění vkladu práva do katastru nemovitostí. Zároveň uvádíme, že přiloženým návrhem kupní smlouvy </w:t>
      </w:r>
      <w:r w:rsidR="00F31CCB" w:rsidRPr="003D4291">
        <w:rPr>
          <w:rFonts w:ascii="Arial" w:hAnsi="Arial" w:cs="Arial"/>
          <w:sz w:val="22"/>
          <w:szCs w:val="22"/>
        </w:rPr>
        <w:t>je investor stavby vázán</w:t>
      </w:r>
      <w:r w:rsidRPr="003D4291">
        <w:rPr>
          <w:rFonts w:ascii="Arial" w:hAnsi="Arial" w:cs="Arial"/>
          <w:sz w:val="22"/>
          <w:szCs w:val="22"/>
        </w:rPr>
        <w:t>, jestliže budou Vámi podepsané kupní smlouvy doručeny zpět (tj. na adresu</w:t>
      </w:r>
      <w:r w:rsidR="00B110E1" w:rsidRPr="003D4291">
        <w:rPr>
          <w:rFonts w:ascii="Arial" w:hAnsi="Arial" w:cs="Arial"/>
          <w:sz w:val="22"/>
          <w:szCs w:val="22"/>
        </w:rPr>
        <w:t xml:space="preserve"> společnosti</w:t>
      </w:r>
      <w:r w:rsidR="00B110E1" w:rsidRPr="003D4291">
        <w:t xml:space="preserve"> </w:t>
      </w:r>
      <w:r w:rsidR="00B110E1" w:rsidRPr="003D4291">
        <w:rPr>
          <w:rFonts w:ascii="Arial" w:hAnsi="Arial" w:cs="Arial"/>
          <w:sz w:val="22"/>
          <w:szCs w:val="22"/>
        </w:rPr>
        <w:t>PRAGOPROJEKT</w:t>
      </w:r>
      <w:r w:rsidR="00F932F7" w:rsidRPr="003D4291">
        <w:rPr>
          <w:rFonts w:ascii="Arial" w:hAnsi="Arial" w:cs="Arial"/>
          <w:sz w:val="22"/>
          <w:szCs w:val="22"/>
        </w:rPr>
        <w:t>,</w:t>
      </w:r>
      <w:r w:rsidR="00B110E1" w:rsidRPr="003D4291">
        <w:rPr>
          <w:rFonts w:ascii="Arial" w:hAnsi="Arial" w:cs="Arial"/>
          <w:sz w:val="22"/>
          <w:szCs w:val="22"/>
        </w:rPr>
        <w:t xml:space="preserve"> a.s., K </w:t>
      </w:r>
      <w:proofErr w:type="spellStart"/>
      <w:r w:rsidR="00B110E1" w:rsidRPr="003D4291">
        <w:rPr>
          <w:rFonts w:ascii="Arial" w:hAnsi="Arial" w:cs="Arial"/>
          <w:sz w:val="22"/>
          <w:szCs w:val="22"/>
        </w:rPr>
        <w:t>Ryšánce</w:t>
      </w:r>
      <w:proofErr w:type="spellEnd"/>
      <w:r w:rsidR="00B110E1" w:rsidRPr="003D4291">
        <w:rPr>
          <w:rFonts w:ascii="Arial" w:hAnsi="Arial" w:cs="Arial"/>
          <w:sz w:val="22"/>
          <w:szCs w:val="22"/>
        </w:rPr>
        <w:t xml:space="preserve"> 1668/16, 147 54 Praha 4</w:t>
      </w:r>
      <w:r w:rsidRPr="003D4291">
        <w:rPr>
          <w:rFonts w:ascii="Arial" w:hAnsi="Arial" w:cs="Arial"/>
          <w:sz w:val="22"/>
          <w:szCs w:val="22"/>
        </w:rPr>
        <w:t xml:space="preserve">) </w:t>
      </w:r>
      <w:r w:rsidRPr="003D4291">
        <w:rPr>
          <w:rFonts w:ascii="Arial" w:hAnsi="Arial" w:cs="Arial"/>
          <w:b/>
          <w:sz w:val="22"/>
          <w:szCs w:val="22"/>
        </w:rPr>
        <w:t>nejpozději do 90 dnů</w:t>
      </w:r>
      <w:r w:rsidRPr="003D4291">
        <w:rPr>
          <w:rFonts w:ascii="Arial" w:hAnsi="Arial" w:cs="Arial"/>
          <w:sz w:val="22"/>
          <w:szCs w:val="22"/>
        </w:rPr>
        <w:t xml:space="preserve"> následujících po dni, kdy Vám byl doručen tento dopis spolu s přiloženým návrhem kupní smlouvy. Po této lhůtě již </w:t>
      </w:r>
      <w:r w:rsidR="00F31CCB" w:rsidRPr="003D4291">
        <w:rPr>
          <w:rFonts w:ascii="Arial" w:hAnsi="Arial" w:cs="Arial"/>
          <w:sz w:val="22"/>
          <w:szCs w:val="22"/>
        </w:rPr>
        <w:t xml:space="preserve">není investor stavby </w:t>
      </w:r>
      <w:r w:rsidRPr="003D4291">
        <w:rPr>
          <w:rFonts w:ascii="Arial" w:hAnsi="Arial" w:cs="Arial"/>
          <w:sz w:val="22"/>
          <w:szCs w:val="22"/>
        </w:rPr>
        <w:t xml:space="preserve">předloženým návrhem vázán. Současně uvádíme, že doručení předloženého návrhu kupní smlouvy má právní účinky i vůči všem případným právním nástupcům vlastníka dotčených pozemků. </w:t>
      </w:r>
    </w:p>
    <w:p w:rsidR="0039482F" w:rsidRPr="003D4291" w:rsidRDefault="0039482F" w:rsidP="00FF28E7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 xml:space="preserve">Po provedení vkladu vlastnického práva </w:t>
      </w:r>
      <w:r w:rsidR="00F932F7" w:rsidRPr="003D4291">
        <w:rPr>
          <w:rFonts w:ascii="Arial" w:hAnsi="Arial" w:cs="Arial"/>
          <w:sz w:val="22"/>
          <w:szCs w:val="22"/>
        </w:rPr>
        <w:t xml:space="preserve">ve prospěch </w:t>
      </w:r>
      <w:r w:rsidRPr="003D4291">
        <w:rPr>
          <w:rFonts w:ascii="Arial" w:hAnsi="Arial" w:cs="Arial"/>
          <w:sz w:val="22"/>
          <w:szCs w:val="22"/>
        </w:rPr>
        <w:t>kupujícího Vám katastrální úřad zašle</w:t>
      </w:r>
      <w:r w:rsidR="00AF4D6D" w:rsidRPr="003D4291">
        <w:rPr>
          <w:rFonts w:ascii="Arial" w:hAnsi="Arial" w:cs="Arial"/>
          <w:sz w:val="22"/>
          <w:szCs w:val="22"/>
        </w:rPr>
        <w:t xml:space="preserve"> vyrozumění o </w:t>
      </w:r>
      <w:r w:rsidR="00C16F9E" w:rsidRPr="003D4291">
        <w:rPr>
          <w:rFonts w:ascii="Arial" w:hAnsi="Arial" w:cs="Arial"/>
          <w:sz w:val="22"/>
          <w:szCs w:val="22"/>
        </w:rPr>
        <w:t xml:space="preserve">oznámení o provedeném vkladu a kupní cenu Vám následně proplatíme </w:t>
      </w:r>
      <w:r w:rsidRPr="003D4291">
        <w:rPr>
          <w:rFonts w:ascii="Arial" w:hAnsi="Arial" w:cs="Arial"/>
          <w:sz w:val="22"/>
          <w:szCs w:val="22"/>
        </w:rPr>
        <w:t xml:space="preserve">v termínu uvedeném v kupní smlouvě. V příloze Vám zasíláme </w:t>
      </w:r>
      <w:r w:rsidRPr="003D4291">
        <w:rPr>
          <w:rFonts w:ascii="Arial" w:hAnsi="Arial" w:cs="Arial"/>
          <w:b/>
          <w:sz w:val="22"/>
          <w:szCs w:val="22"/>
        </w:rPr>
        <w:t>Dotazník o platbě</w:t>
      </w:r>
      <w:r w:rsidR="00F932F7" w:rsidRPr="003D4291">
        <w:rPr>
          <w:rFonts w:ascii="Arial" w:hAnsi="Arial" w:cs="Arial"/>
          <w:sz w:val="22"/>
          <w:szCs w:val="22"/>
        </w:rPr>
        <w:t>,</w:t>
      </w:r>
      <w:r w:rsidR="00FF28E7" w:rsidRPr="003D4291">
        <w:rPr>
          <w:rFonts w:ascii="Arial" w:hAnsi="Arial" w:cs="Arial"/>
          <w:sz w:val="22"/>
          <w:szCs w:val="22"/>
        </w:rPr>
        <w:t xml:space="preserve"> </w:t>
      </w:r>
      <w:r w:rsidR="00E8137B" w:rsidRPr="003D4291">
        <w:rPr>
          <w:rFonts w:ascii="Arial" w:hAnsi="Arial" w:cs="Arial"/>
          <w:sz w:val="22"/>
          <w:szCs w:val="22"/>
        </w:rPr>
        <w:t>v</w:t>
      </w:r>
      <w:r w:rsidR="00F932F7" w:rsidRPr="003D4291">
        <w:rPr>
          <w:rFonts w:ascii="Arial" w:hAnsi="Arial" w:cs="Arial"/>
          <w:sz w:val="22"/>
          <w:szCs w:val="22"/>
        </w:rPr>
        <w:t xml:space="preserve">e kterém prosím </w:t>
      </w:r>
      <w:r w:rsidR="007200E1" w:rsidRPr="003D4291">
        <w:rPr>
          <w:rFonts w:ascii="Arial" w:hAnsi="Arial" w:cs="Arial"/>
          <w:sz w:val="22"/>
          <w:szCs w:val="22"/>
        </w:rPr>
        <w:t>potvrďte</w:t>
      </w:r>
      <w:r w:rsidRPr="003D4291">
        <w:rPr>
          <w:rFonts w:ascii="Arial" w:hAnsi="Arial" w:cs="Arial"/>
          <w:sz w:val="22"/>
          <w:szCs w:val="22"/>
        </w:rPr>
        <w:t xml:space="preserve"> </w:t>
      </w:r>
      <w:r w:rsidR="00946997">
        <w:rPr>
          <w:rFonts w:ascii="Arial" w:hAnsi="Arial" w:cs="Arial"/>
          <w:sz w:val="22"/>
          <w:szCs w:val="22"/>
        </w:rPr>
        <w:t>údaje potřebné pro zaplacení kupní ceny.</w:t>
      </w:r>
    </w:p>
    <w:p w:rsidR="007200E1" w:rsidRPr="003D4291" w:rsidRDefault="007200E1" w:rsidP="007200E1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 xml:space="preserve">Zároveň Vás žádáme o </w:t>
      </w:r>
      <w:r w:rsidRPr="003D4291">
        <w:rPr>
          <w:rFonts w:ascii="Arial" w:hAnsi="Arial" w:cs="Arial"/>
          <w:b/>
          <w:sz w:val="22"/>
          <w:szCs w:val="22"/>
        </w:rPr>
        <w:t>zaslání Vašeho telefonního čísla či e-</w:t>
      </w:r>
      <w:proofErr w:type="spellStart"/>
      <w:r w:rsidRPr="003D4291">
        <w:rPr>
          <w:rFonts w:ascii="Arial" w:hAnsi="Arial" w:cs="Arial"/>
          <w:b/>
          <w:sz w:val="22"/>
          <w:szCs w:val="22"/>
        </w:rPr>
        <w:t>mailové</w:t>
      </w:r>
      <w:proofErr w:type="spellEnd"/>
      <w:r w:rsidRPr="003D4291">
        <w:rPr>
          <w:rFonts w:ascii="Arial" w:hAnsi="Arial" w:cs="Arial"/>
          <w:b/>
          <w:sz w:val="22"/>
          <w:szCs w:val="22"/>
        </w:rPr>
        <w:t xml:space="preserve"> adresy</w:t>
      </w:r>
      <w:r w:rsidRPr="003D4291">
        <w:rPr>
          <w:rFonts w:ascii="Arial" w:hAnsi="Arial" w:cs="Arial"/>
          <w:sz w:val="22"/>
          <w:szCs w:val="22"/>
        </w:rPr>
        <w:t xml:space="preserve">, abychom se s Vámi v případě nutnosti mohli spojit. </w:t>
      </w:r>
    </w:p>
    <w:p w:rsidR="00993D44" w:rsidRPr="003D4291" w:rsidRDefault="00993D44" w:rsidP="00993D44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>Nedojde-li k uzavření smlouvy, jsme povinni Vás upozornit na to, že pro získání práva k potřebným pozemkům pro veřejně prospěšnou stavbu dopravní infrastruktury budeme nuceni dále postupovat v souladu s platnými právními předpisy, zejména zákonem č. 184/2006 Sb., o odnětí nebo omezení vlastnického práva k pozemku nebo ke stavbě (zákon o vyvlastnění</w:t>
      </w:r>
      <w:r>
        <w:rPr>
          <w:rFonts w:ascii="Arial" w:hAnsi="Arial" w:cs="Arial"/>
          <w:sz w:val="22"/>
          <w:szCs w:val="22"/>
        </w:rPr>
        <w:t>)</w:t>
      </w:r>
      <w:r w:rsidRPr="003D4291">
        <w:rPr>
          <w:rFonts w:ascii="Arial" w:hAnsi="Arial" w:cs="Arial"/>
          <w:sz w:val="22"/>
          <w:szCs w:val="22"/>
        </w:rPr>
        <w:t>, ve znění pozdějších předpisů, ve spojení se zákonem č. 416/2009 Sb.</w:t>
      </w:r>
      <w:r>
        <w:rPr>
          <w:rFonts w:ascii="Arial" w:hAnsi="Arial" w:cs="Arial"/>
          <w:sz w:val="22"/>
          <w:szCs w:val="22"/>
        </w:rPr>
        <w:t xml:space="preserve">, </w:t>
      </w:r>
      <w:r w:rsidRPr="003D4291">
        <w:rPr>
          <w:rFonts w:ascii="Arial" w:hAnsi="Arial" w:cs="Arial"/>
          <w:sz w:val="22"/>
          <w:szCs w:val="22"/>
        </w:rPr>
        <w:t>o urychlení výstavby dopravní, vodní a energetické infrastruktury a infrastruktury elektronických komunikac</w:t>
      </w:r>
      <w:r>
        <w:rPr>
          <w:rFonts w:ascii="Arial" w:hAnsi="Arial" w:cs="Arial"/>
          <w:sz w:val="22"/>
          <w:szCs w:val="22"/>
        </w:rPr>
        <w:t>í, ve znění pozdějších předpisů.</w:t>
      </w:r>
    </w:p>
    <w:p w:rsidR="006910B4" w:rsidRPr="003D4291" w:rsidRDefault="0039482F" w:rsidP="006910B4">
      <w:pPr>
        <w:spacing w:before="120"/>
        <w:ind w:firstLine="709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 xml:space="preserve">Dále si Vás dovolujeme požádat o sdělení, zda pozemky, které jsou nutné pro realizaci výše uvedené stavby, máte pronajaty nájemci. V tomto případě Vás žádáme i </w:t>
      </w:r>
      <w:r w:rsidR="00CD2518" w:rsidRPr="003D4291">
        <w:rPr>
          <w:rFonts w:ascii="Arial" w:hAnsi="Arial" w:cs="Arial"/>
          <w:sz w:val="22"/>
          <w:szCs w:val="22"/>
        </w:rPr>
        <w:t>o </w:t>
      </w:r>
      <w:r w:rsidRPr="003D4291">
        <w:rPr>
          <w:rFonts w:ascii="Arial" w:hAnsi="Arial" w:cs="Arial"/>
          <w:sz w:val="22"/>
          <w:szCs w:val="22"/>
        </w:rPr>
        <w:t xml:space="preserve">zaslání </w:t>
      </w:r>
      <w:r w:rsidRPr="003D4291">
        <w:rPr>
          <w:rFonts w:ascii="Arial" w:hAnsi="Arial" w:cs="Arial"/>
          <w:b/>
          <w:sz w:val="22"/>
          <w:szCs w:val="22"/>
        </w:rPr>
        <w:t>kopie nájemní smlouvy</w:t>
      </w:r>
      <w:r w:rsidRPr="003D4291">
        <w:rPr>
          <w:rFonts w:ascii="Arial" w:hAnsi="Arial" w:cs="Arial"/>
          <w:sz w:val="22"/>
          <w:szCs w:val="22"/>
        </w:rPr>
        <w:t>.</w:t>
      </w:r>
      <w:r w:rsidR="006910B4" w:rsidRPr="003D4291">
        <w:rPr>
          <w:rFonts w:ascii="Arial" w:hAnsi="Arial" w:cs="Arial"/>
          <w:sz w:val="22"/>
          <w:szCs w:val="22"/>
        </w:rPr>
        <w:t xml:space="preserve"> </w:t>
      </w:r>
    </w:p>
    <w:p w:rsidR="0039482F" w:rsidRPr="003D4291" w:rsidRDefault="00993D44" w:rsidP="00993D44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B7C0D">
        <w:rPr>
          <w:rFonts w:ascii="Arial" w:hAnsi="Arial" w:cs="Arial"/>
          <w:sz w:val="22"/>
          <w:szCs w:val="22"/>
          <w:highlight w:val="green"/>
        </w:rPr>
        <w:t>V případě, že jednáte jako strana prodávající v rámci své podnikatelské činnosti (využíváte majetek, který je předmětem této smlouvy, k podnikatelským účelům) žádáme Vás s ohledem na ustanovení zákona č. 340/2015 Sb., o zvláštních podmínkách účinnosti některých smluv, uveřejňování těchto smluv a o registru smluv (zákon o registru smluv), ve znění pozdějších předpisů, zároveň o písemné oznámení této skutečnosti, a to nejdéle v den podpisu kupní smlouvy.</w:t>
      </w:r>
      <w:r w:rsidRPr="003D4291">
        <w:rPr>
          <w:rFonts w:ascii="Arial" w:hAnsi="Arial" w:cs="Arial"/>
          <w:sz w:val="22"/>
          <w:szCs w:val="22"/>
        </w:rPr>
        <w:t xml:space="preserve"> </w:t>
      </w:r>
    </w:p>
    <w:p w:rsidR="0039482F" w:rsidRDefault="0039482F" w:rsidP="00721D03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>Děkujeme Vám za spolupráci a za brzkou odpověď</w:t>
      </w:r>
    </w:p>
    <w:p w:rsidR="00721D03" w:rsidRPr="003D4291" w:rsidRDefault="00721D03" w:rsidP="00721D03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</w:p>
    <w:p w:rsidR="00B110E1" w:rsidRPr="003D4291" w:rsidRDefault="00240781" w:rsidP="00721D03">
      <w:pPr>
        <w:tabs>
          <w:tab w:val="left" w:pos="72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ab/>
      </w:r>
      <w:r w:rsidR="00B110E1" w:rsidRPr="003D4291">
        <w:rPr>
          <w:rFonts w:ascii="Arial" w:hAnsi="Arial" w:cs="Arial"/>
          <w:sz w:val="22"/>
          <w:szCs w:val="22"/>
        </w:rPr>
        <w:t>S pozdravem</w:t>
      </w:r>
    </w:p>
    <w:p w:rsidR="00B110E1" w:rsidRPr="003D4291" w:rsidRDefault="00B110E1" w:rsidP="00B110E1">
      <w:pPr>
        <w:rPr>
          <w:rFonts w:ascii="Arial" w:hAnsi="Arial" w:cs="Arial"/>
          <w:sz w:val="22"/>
          <w:szCs w:val="22"/>
        </w:rPr>
      </w:pPr>
    </w:p>
    <w:p w:rsidR="00B110E1" w:rsidRPr="003D4291" w:rsidRDefault="00B110E1" w:rsidP="00B110E1">
      <w:pPr>
        <w:rPr>
          <w:rFonts w:ascii="Arial" w:hAnsi="Arial" w:cs="Arial"/>
          <w:sz w:val="22"/>
          <w:szCs w:val="22"/>
        </w:rPr>
      </w:pPr>
    </w:p>
    <w:p w:rsidR="00B110E1" w:rsidRPr="003D4291" w:rsidRDefault="00B110E1" w:rsidP="00B110E1">
      <w:pPr>
        <w:rPr>
          <w:rFonts w:ascii="Arial" w:hAnsi="Arial" w:cs="Arial"/>
          <w:sz w:val="22"/>
          <w:szCs w:val="22"/>
        </w:rPr>
      </w:pPr>
    </w:p>
    <w:p w:rsidR="00B110E1" w:rsidRPr="003D4291" w:rsidRDefault="00B110E1" w:rsidP="00B110E1">
      <w:pPr>
        <w:rPr>
          <w:rFonts w:ascii="Arial" w:hAnsi="Arial" w:cs="Arial"/>
          <w:sz w:val="22"/>
          <w:szCs w:val="22"/>
        </w:rPr>
      </w:pPr>
    </w:p>
    <w:p w:rsidR="00B110E1" w:rsidRPr="003D4291" w:rsidRDefault="00B110E1" w:rsidP="00B110E1">
      <w:pPr>
        <w:rPr>
          <w:rFonts w:ascii="Arial" w:hAnsi="Arial" w:cs="Arial"/>
          <w:sz w:val="22"/>
          <w:szCs w:val="22"/>
        </w:rPr>
      </w:pPr>
    </w:p>
    <w:p w:rsidR="00B110E1" w:rsidRPr="003D4291" w:rsidRDefault="00B110E1" w:rsidP="00B110E1">
      <w:pPr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39482F" w:rsidRPr="003D4291" w:rsidRDefault="0039482F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420594" w:rsidRPr="003D4291" w:rsidRDefault="00420594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420594" w:rsidRPr="003D4291" w:rsidRDefault="00420594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420594" w:rsidRPr="003D4291" w:rsidRDefault="00420594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946997" w:rsidRDefault="00946997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946997" w:rsidRPr="003D4291" w:rsidRDefault="00946997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420594" w:rsidRPr="003D4291" w:rsidRDefault="00420594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5954A9" w:rsidRPr="00946997" w:rsidRDefault="005954A9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46997">
        <w:rPr>
          <w:rFonts w:ascii="Arial" w:hAnsi="Arial" w:cs="Arial"/>
          <w:sz w:val="22"/>
          <w:szCs w:val="22"/>
          <w:u w:val="single"/>
        </w:rPr>
        <w:t>Přílohy:</w:t>
      </w:r>
    </w:p>
    <w:p w:rsidR="00CD2518" w:rsidRPr="00946997" w:rsidRDefault="00CD2518" w:rsidP="00CD2518">
      <w:pPr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- </w:t>
      </w:r>
      <w:r w:rsidR="009D735D" w:rsidRPr="00946997">
        <w:rPr>
          <w:rFonts w:ascii="Arial" w:hAnsi="Arial" w:cs="Arial"/>
          <w:sz w:val="22"/>
          <w:szCs w:val="22"/>
        </w:rPr>
        <w:t>4x</w:t>
      </w:r>
      <w:r w:rsidRPr="00946997">
        <w:rPr>
          <w:rFonts w:ascii="Arial" w:hAnsi="Arial" w:cs="Arial"/>
          <w:sz w:val="22"/>
          <w:szCs w:val="22"/>
        </w:rPr>
        <w:t xml:space="preserve"> návrh kupní smlouvy</w:t>
      </w:r>
    </w:p>
    <w:p w:rsidR="00CD2518" w:rsidRPr="00946997" w:rsidRDefault="00CD2518" w:rsidP="00CD2518">
      <w:pPr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>- znalecký posudek</w:t>
      </w:r>
    </w:p>
    <w:p w:rsidR="00CD2518" w:rsidRPr="00946997" w:rsidRDefault="00CD2518" w:rsidP="00CD2518">
      <w:pPr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- dotazník o platbě </w:t>
      </w:r>
    </w:p>
    <w:p w:rsidR="00CD2518" w:rsidRPr="00946997" w:rsidRDefault="00CD2518" w:rsidP="00CD2518">
      <w:pPr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- kontaktní formulář     </w:t>
      </w:r>
    </w:p>
    <w:p w:rsidR="003B7C0D" w:rsidRDefault="00CD2518" w:rsidP="00CD2518">
      <w:pPr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>- odpovědní obálka</w:t>
      </w:r>
    </w:p>
    <w:p w:rsidR="00CD2518" w:rsidRPr="003D4291" w:rsidRDefault="003B7C0D" w:rsidP="00CD251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3B7C0D">
        <w:rPr>
          <w:rFonts w:ascii="Arial" w:hAnsi="Arial" w:cs="Arial"/>
          <w:sz w:val="22"/>
          <w:szCs w:val="22"/>
          <w:highlight w:val="green"/>
        </w:rPr>
        <w:t>informace GDPR</w:t>
      </w:r>
      <w:r w:rsidR="00CD2518" w:rsidRPr="003D4291">
        <w:rPr>
          <w:rFonts w:ascii="Arial" w:hAnsi="Arial" w:cs="Arial"/>
          <w:sz w:val="22"/>
          <w:szCs w:val="22"/>
        </w:rPr>
        <w:t xml:space="preserve">   </w:t>
      </w:r>
    </w:p>
    <w:p w:rsidR="00467EA8" w:rsidRPr="003D4291" w:rsidRDefault="00467EA8" w:rsidP="00CD2518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sectPr w:rsidR="00467EA8" w:rsidRPr="003D4291" w:rsidSect="00BB0E22">
      <w:headerReference w:type="default" r:id="rId11"/>
      <w:footerReference w:type="even" r:id="rId12"/>
      <w:footerReference w:type="default" r:id="rId13"/>
      <w:pgSz w:w="11906" w:h="16838"/>
      <w:pgMar w:top="2239" w:right="1418" w:bottom="1418" w:left="1418" w:header="709" w:footer="1063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6D5" w:rsidRDefault="003876D5">
      <w:r>
        <w:separator/>
      </w:r>
    </w:p>
  </w:endnote>
  <w:endnote w:type="continuationSeparator" w:id="0">
    <w:p w:rsidR="003876D5" w:rsidRDefault="00387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D1A" w:rsidRDefault="00BB2C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52D1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52D1A" w:rsidRDefault="00452D1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D1A" w:rsidRDefault="00452D1A">
    <w:pPr>
      <w:pStyle w:val="Zpat"/>
    </w:pPr>
  </w:p>
  <w:p w:rsidR="00BB0E22" w:rsidRDefault="00BB2C2F">
    <w:pPr>
      <w:pStyle w:val="Zpa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8.85pt;margin-top:778.2pt;width:508.7pt;height:25.65pt;z-index:251658240;mso-wrap-distance-left:0;mso-wrap-distance-right:0;mso-position-horizontal-relative:page;mso-position-vertical-relative:page" filled="t">
          <v:fill color2="black"/>
          <v:imagedata r:id="rId1" o:title=""/>
          <w10:wrap type="square" side="largest"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6D5" w:rsidRDefault="003876D5">
      <w:r>
        <w:separator/>
      </w:r>
    </w:p>
  </w:footnote>
  <w:footnote w:type="continuationSeparator" w:id="0">
    <w:p w:rsidR="003876D5" w:rsidRDefault="00387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E22" w:rsidRDefault="00BB2C2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6" o:spid="_x0000_s2049" type="#_x0000_t75" style="position:absolute;margin-left:49.5pt;margin-top:45.35pt;width:491.25pt;height:38.85pt;z-index:251657216;visibility:visible;mso-position-horizontal-relative:page;mso-position-vertical-relative:page;mso-width-relative:margin;mso-height-relative:margin">
          <v:imagedata r:id="rId1" o:title=""/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44679"/>
    <w:multiLevelType w:val="hybridMultilevel"/>
    <w:tmpl w:val="8C760692"/>
    <w:lvl w:ilvl="0" w:tplc="A420014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AB23B9"/>
    <w:multiLevelType w:val="hybridMultilevel"/>
    <w:tmpl w:val="4398AB08"/>
    <w:lvl w:ilvl="0" w:tplc="D51AC34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F85FA5"/>
    <w:multiLevelType w:val="hybridMultilevel"/>
    <w:tmpl w:val="874E2B82"/>
    <w:lvl w:ilvl="0" w:tplc="0CD0E8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A11BA9"/>
    <w:multiLevelType w:val="hybridMultilevel"/>
    <w:tmpl w:val="7DEE7C50"/>
    <w:lvl w:ilvl="0" w:tplc="6E5892C8">
      <w:start w:val="2"/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425E6326"/>
    <w:multiLevelType w:val="hybridMultilevel"/>
    <w:tmpl w:val="6FB84322"/>
    <w:lvl w:ilvl="0" w:tplc="D23E29E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F540BFC"/>
    <w:multiLevelType w:val="hybridMultilevel"/>
    <w:tmpl w:val="60425A64"/>
    <w:lvl w:ilvl="0" w:tplc="137CC6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663823"/>
    <w:multiLevelType w:val="hybridMultilevel"/>
    <w:tmpl w:val="63A053FC"/>
    <w:lvl w:ilvl="0" w:tplc="5A96AD5E">
      <w:start w:val="2"/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trackRevisions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D3E"/>
    <w:rsid w:val="00001B46"/>
    <w:rsid w:val="00014FA1"/>
    <w:rsid w:val="00017E9C"/>
    <w:rsid w:val="00024D17"/>
    <w:rsid w:val="00037249"/>
    <w:rsid w:val="0004717F"/>
    <w:rsid w:val="0007062D"/>
    <w:rsid w:val="00072EF8"/>
    <w:rsid w:val="00095F89"/>
    <w:rsid w:val="000E3DD6"/>
    <w:rsid w:val="000E5BEB"/>
    <w:rsid w:val="000F4DE8"/>
    <w:rsid w:val="000F6689"/>
    <w:rsid w:val="00107D20"/>
    <w:rsid w:val="0015247B"/>
    <w:rsid w:val="0015411C"/>
    <w:rsid w:val="00154B27"/>
    <w:rsid w:val="00156399"/>
    <w:rsid w:val="00157B55"/>
    <w:rsid w:val="00180B22"/>
    <w:rsid w:val="001917F7"/>
    <w:rsid w:val="00195099"/>
    <w:rsid w:val="001C0E14"/>
    <w:rsid w:val="001C2ACF"/>
    <w:rsid w:val="001C6AC7"/>
    <w:rsid w:val="001C7135"/>
    <w:rsid w:val="001D5842"/>
    <w:rsid w:val="001E64E0"/>
    <w:rsid w:val="00217343"/>
    <w:rsid w:val="0022657A"/>
    <w:rsid w:val="00240781"/>
    <w:rsid w:val="00245BFF"/>
    <w:rsid w:val="00252ECD"/>
    <w:rsid w:val="00254B7C"/>
    <w:rsid w:val="00256FCA"/>
    <w:rsid w:val="00257EF3"/>
    <w:rsid w:val="00263C14"/>
    <w:rsid w:val="00267EBF"/>
    <w:rsid w:val="00271647"/>
    <w:rsid w:val="002739F6"/>
    <w:rsid w:val="0028030B"/>
    <w:rsid w:val="0029090C"/>
    <w:rsid w:val="0029270A"/>
    <w:rsid w:val="002B2680"/>
    <w:rsid w:val="002C1D27"/>
    <w:rsid w:val="002D1C55"/>
    <w:rsid w:val="002D2570"/>
    <w:rsid w:val="002D33F8"/>
    <w:rsid w:val="002D5366"/>
    <w:rsid w:val="002D6A7B"/>
    <w:rsid w:val="002E21F5"/>
    <w:rsid w:val="002E5E8C"/>
    <w:rsid w:val="0030153D"/>
    <w:rsid w:val="00303FAE"/>
    <w:rsid w:val="00307EA4"/>
    <w:rsid w:val="00315023"/>
    <w:rsid w:val="00322E45"/>
    <w:rsid w:val="003255DF"/>
    <w:rsid w:val="0032700E"/>
    <w:rsid w:val="00337108"/>
    <w:rsid w:val="00340AED"/>
    <w:rsid w:val="00355C0C"/>
    <w:rsid w:val="00363DD6"/>
    <w:rsid w:val="00382CDB"/>
    <w:rsid w:val="003876D5"/>
    <w:rsid w:val="00392E11"/>
    <w:rsid w:val="0039482F"/>
    <w:rsid w:val="0039530C"/>
    <w:rsid w:val="003966EF"/>
    <w:rsid w:val="003A3951"/>
    <w:rsid w:val="003B2E5D"/>
    <w:rsid w:val="003B3F22"/>
    <w:rsid w:val="003B7C0D"/>
    <w:rsid w:val="003C1F6B"/>
    <w:rsid w:val="003C5668"/>
    <w:rsid w:val="003C576C"/>
    <w:rsid w:val="003C5D46"/>
    <w:rsid w:val="003C7AEB"/>
    <w:rsid w:val="003D4291"/>
    <w:rsid w:val="003D5C32"/>
    <w:rsid w:val="003D5F55"/>
    <w:rsid w:val="003D73B6"/>
    <w:rsid w:val="003E0AA3"/>
    <w:rsid w:val="003F1B1E"/>
    <w:rsid w:val="003F5CB2"/>
    <w:rsid w:val="0040067F"/>
    <w:rsid w:val="00406D78"/>
    <w:rsid w:val="00420594"/>
    <w:rsid w:val="004209FA"/>
    <w:rsid w:val="00440302"/>
    <w:rsid w:val="00444DBB"/>
    <w:rsid w:val="004507F7"/>
    <w:rsid w:val="00452D1A"/>
    <w:rsid w:val="00467EA8"/>
    <w:rsid w:val="00474465"/>
    <w:rsid w:val="00480E3B"/>
    <w:rsid w:val="004838CD"/>
    <w:rsid w:val="00483C0F"/>
    <w:rsid w:val="00492B23"/>
    <w:rsid w:val="004E2F89"/>
    <w:rsid w:val="004E4F2D"/>
    <w:rsid w:val="004E631D"/>
    <w:rsid w:val="004F3BA4"/>
    <w:rsid w:val="00505FDA"/>
    <w:rsid w:val="00507B82"/>
    <w:rsid w:val="0051228B"/>
    <w:rsid w:val="005122D3"/>
    <w:rsid w:val="00526B46"/>
    <w:rsid w:val="00531D44"/>
    <w:rsid w:val="00534CDB"/>
    <w:rsid w:val="0054693F"/>
    <w:rsid w:val="00553E8F"/>
    <w:rsid w:val="005574E7"/>
    <w:rsid w:val="00573F9D"/>
    <w:rsid w:val="0057630F"/>
    <w:rsid w:val="005809FB"/>
    <w:rsid w:val="005860FE"/>
    <w:rsid w:val="005954A9"/>
    <w:rsid w:val="005A72CB"/>
    <w:rsid w:val="005D4F22"/>
    <w:rsid w:val="005D6565"/>
    <w:rsid w:val="005E523B"/>
    <w:rsid w:val="005F082B"/>
    <w:rsid w:val="0060180E"/>
    <w:rsid w:val="00604C4A"/>
    <w:rsid w:val="00610FCA"/>
    <w:rsid w:val="00637C63"/>
    <w:rsid w:val="00644C54"/>
    <w:rsid w:val="00647462"/>
    <w:rsid w:val="0065248A"/>
    <w:rsid w:val="006600D7"/>
    <w:rsid w:val="00662042"/>
    <w:rsid w:val="006639C8"/>
    <w:rsid w:val="00676F63"/>
    <w:rsid w:val="00677F6C"/>
    <w:rsid w:val="0068130B"/>
    <w:rsid w:val="006910B4"/>
    <w:rsid w:val="0069510F"/>
    <w:rsid w:val="006977E7"/>
    <w:rsid w:val="006A2F4D"/>
    <w:rsid w:val="006B1308"/>
    <w:rsid w:val="006B2513"/>
    <w:rsid w:val="006B6985"/>
    <w:rsid w:val="006B6B56"/>
    <w:rsid w:val="006C7A89"/>
    <w:rsid w:val="006D5CA7"/>
    <w:rsid w:val="006E3480"/>
    <w:rsid w:val="007133E8"/>
    <w:rsid w:val="00714CF3"/>
    <w:rsid w:val="007200E1"/>
    <w:rsid w:val="00721D03"/>
    <w:rsid w:val="0074177A"/>
    <w:rsid w:val="00770B1B"/>
    <w:rsid w:val="007723F7"/>
    <w:rsid w:val="007862E5"/>
    <w:rsid w:val="00787A59"/>
    <w:rsid w:val="00795DCD"/>
    <w:rsid w:val="007A1468"/>
    <w:rsid w:val="007A3B7D"/>
    <w:rsid w:val="007A6C7B"/>
    <w:rsid w:val="007B5166"/>
    <w:rsid w:val="007C59D8"/>
    <w:rsid w:val="007D22F9"/>
    <w:rsid w:val="007E240D"/>
    <w:rsid w:val="007E519F"/>
    <w:rsid w:val="007F7057"/>
    <w:rsid w:val="00816C84"/>
    <w:rsid w:val="00816F49"/>
    <w:rsid w:val="00825E78"/>
    <w:rsid w:val="008422AB"/>
    <w:rsid w:val="00847281"/>
    <w:rsid w:val="008608F6"/>
    <w:rsid w:val="00861918"/>
    <w:rsid w:val="008742FA"/>
    <w:rsid w:val="008A3ADB"/>
    <w:rsid w:val="008B4C3D"/>
    <w:rsid w:val="008D6615"/>
    <w:rsid w:val="00905089"/>
    <w:rsid w:val="00924BC0"/>
    <w:rsid w:val="00946997"/>
    <w:rsid w:val="00961B9D"/>
    <w:rsid w:val="009621CE"/>
    <w:rsid w:val="00980995"/>
    <w:rsid w:val="00984B55"/>
    <w:rsid w:val="00993D44"/>
    <w:rsid w:val="009C4E28"/>
    <w:rsid w:val="009C5BF5"/>
    <w:rsid w:val="009D735D"/>
    <w:rsid w:val="009E004F"/>
    <w:rsid w:val="009F0D8C"/>
    <w:rsid w:val="009F1477"/>
    <w:rsid w:val="00A06224"/>
    <w:rsid w:val="00A10DF3"/>
    <w:rsid w:val="00A2582E"/>
    <w:rsid w:val="00A323AB"/>
    <w:rsid w:val="00A36892"/>
    <w:rsid w:val="00A610DB"/>
    <w:rsid w:val="00A67AC4"/>
    <w:rsid w:val="00A70D61"/>
    <w:rsid w:val="00A76617"/>
    <w:rsid w:val="00A85DC4"/>
    <w:rsid w:val="00AB4D4E"/>
    <w:rsid w:val="00AC0ED6"/>
    <w:rsid w:val="00AC1165"/>
    <w:rsid w:val="00AE3CBB"/>
    <w:rsid w:val="00AF4D6D"/>
    <w:rsid w:val="00B110E1"/>
    <w:rsid w:val="00B14CAA"/>
    <w:rsid w:val="00B33D3E"/>
    <w:rsid w:val="00B402D3"/>
    <w:rsid w:val="00B628C2"/>
    <w:rsid w:val="00B77AD0"/>
    <w:rsid w:val="00B82531"/>
    <w:rsid w:val="00B922E7"/>
    <w:rsid w:val="00B93FDE"/>
    <w:rsid w:val="00BA2DCD"/>
    <w:rsid w:val="00BA693D"/>
    <w:rsid w:val="00BB0E22"/>
    <w:rsid w:val="00BB2C2F"/>
    <w:rsid w:val="00BB780D"/>
    <w:rsid w:val="00BD347A"/>
    <w:rsid w:val="00BD78F3"/>
    <w:rsid w:val="00BE617B"/>
    <w:rsid w:val="00BF18B1"/>
    <w:rsid w:val="00C004AA"/>
    <w:rsid w:val="00C16F9E"/>
    <w:rsid w:val="00C23A3C"/>
    <w:rsid w:val="00C34039"/>
    <w:rsid w:val="00C45A21"/>
    <w:rsid w:val="00C54F7E"/>
    <w:rsid w:val="00C571BE"/>
    <w:rsid w:val="00C63EC6"/>
    <w:rsid w:val="00C8377B"/>
    <w:rsid w:val="00C87266"/>
    <w:rsid w:val="00CA4AD1"/>
    <w:rsid w:val="00CB77EB"/>
    <w:rsid w:val="00CC3FC4"/>
    <w:rsid w:val="00CD2518"/>
    <w:rsid w:val="00CD3BB8"/>
    <w:rsid w:val="00CE17F7"/>
    <w:rsid w:val="00CF03CA"/>
    <w:rsid w:val="00D076A2"/>
    <w:rsid w:val="00D17020"/>
    <w:rsid w:val="00D260E5"/>
    <w:rsid w:val="00D31FBF"/>
    <w:rsid w:val="00D347E0"/>
    <w:rsid w:val="00D4246A"/>
    <w:rsid w:val="00D45D35"/>
    <w:rsid w:val="00D505F5"/>
    <w:rsid w:val="00D54CC7"/>
    <w:rsid w:val="00D6035A"/>
    <w:rsid w:val="00D60CC4"/>
    <w:rsid w:val="00D64399"/>
    <w:rsid w:val="00D65154"/>
    <w:rsid w:val="00D94000"/>
    <w:rsid w:val="00DC0C73"/>
    <w:rsid w:val="00DC305D"/>
    <w:rsid w:val="00DD3BD8"/>
    <w:rsid w:val="00DE12D1"/>
    <w:rsid w:val="00DF2F96"/>
    <w:rsid w:val="00DF6C06"/>
    <w:rsid w:val="00E06BF1"/>
    <w:rsid w:val="00E13477"/>
    <w:rsid w:val="00E504EC"/>
    <w:rsid w:val="00E642B0"/>
    <w:rsid w:val="00E72EED"/>
    <w:rsid w:val="00E771A8"/>
    <w:rsid w:val="00E775B1"/>
    <w:rsid w:val="00E8137B"/>
    <w:rsid w:val="00E95316"/>
    <w:rsid w:val="00EA3D47"/>
    <w:rsid w:val="00EC1591"/>
    <w:rsid w:val="00EC4626"/>
    <w:rsid w:val="00EC7915"/>
    <w:rsid w:val="00EE0D4C"/>
    <w:rsid w:val="00EF1141"/>
    <w:rsid w:val="00EF5498"/>
    <w:rsid w:val="00F059C8"/>
    <w:rsid w:val="00F0691D"/>
    <w:rsid w:val="00F07583"/>
    <w:rsid w:val="00F1303A"/>
    <w:rsid w:val="00F20B14"/>
    <w:rsid w:val="00F275B9"/>
    <w:rsid w:val="00F3013C"/>
    <w:rsid w:val="00F31CCB"/>
    <w:rsid w:val="00F4210C"/>
    <w:rsid w:val="00F44806"/>
    <w:rsid w:val="00F46FD3"/>
    <w:rsid w:val="00F52FD7"/>
    <w:rsid w:val="00F77CC7"/>
    <w:rsid w:val="00F852EE"/>
    <w:rsid w:val="00F90335"/>
    <w:rsid w:val="00F932F7"/>
    <w:rsid w:val="00F96BC0"/>
    <w:rsid w:val="00FC005F"/>
    <w:rsid w:val="00FC6FB6"/>
    <w:rsid w:val="00FD27EE"/>
    <w:rsid w:val="00FD75AA"/>
    <w:rsid w:val="00FF28E7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5FDA"/>
    <w:pPr>
      <w:overflowPunct w:val="0"/>
      <w:autoSpaceDE w:val="0"/>
      <w:autoSpaceDN w:val="0"/>
      <w:adjustRightInd w:val="0"/>
      <w:textAlignment w:val="baseline"/>
    </w:pPr>
  </w:style>
  <w:style w:type="paragraph" w:styleId="Nadpis4">
    <w:name w:val="heading 4"/>
    <w:basedOn w:val="Normln"/>
    <w:next w:val="Normln"/>
    <w:qFormat/>
    <w:rsid w:val="007862E5"/>
    <w:pPr>
      <w:keepNext/>
      <w:overflowPunct/>
      <w:autoSpaceDE/>
      <w:autoSpaceDN/>
      <w:adjustRightInd/>
      <w:jc w:val="both"/>
      <w:textAlignment w:val="auto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05FDA"/>
    <w:pPr>
      <w:spacing w:before="240"/>
      <w:jc w:val="both"/>
    </w:pPr>
    <w:rPr>
      <w:sz w:val="24"/>
    </w:rPr>
  </w:style>
  <w:style w:type="paragraph" w:styleId="Zhlav">
    <w:name w:val="header"/>
    <w:basedOn w:val="Normln"/>
    <w:rsid w:val="00505FD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5FD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05FDA"/>
  </w:style>
  <w:style w:type="paragraph" w:styleId="Zkladntext2">
    <w:name w:val="Body Text 2"/>
    <w:basedOn w:val="Normln"/>
    <w:rsid w:val="007862E5"/>
    <w:pPr>
      <w:spacing w:after="120" w:line="480" w:lineRule="auto"/>
    </w:pPr>
  </w:style>
  <w:style w:type="paragraph" w:styleId="Odstavecseseznamem">
    <w:name w:val="List Paragraph"/>
    <w:basedOn w:val="Normln"/>
    <w:uiPriority w:val="34"/>
    <w:qFormat/>
    <w:rsid w:val="00B402D3"/>
    <w:pPr>
      <w:ind w:left="708"/>
    </w:pPr>
  </w:style>
  <w:style w:type="paragraph" w:styleId="Zkladntext3">
    <w:name w:val="Body Text 3"/>
    <w:basedOn w:val="Normln"/>
    <w:link w:val="Zkladntext3Char"/>
    <w:rsid w:val="004E631D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4E631D"/>
    <w:rPr>
      <w:sz w:val="16"/>
      <w:szCs w:val="16"/>
    </w:rPr>
  </w:style>
  <w:style w:type="character" w:customStyle="1" w:styleId="StylArial10b">
    <w:name w:val="Styl Arial 10 b."/>
    <w:rsid w:val="00240781"/>
    <w:rPr>
      <w:rFonts w:ascii="Arial" w:hAnsi="Arial"/>
      <w:sz w:val="20"/>
    </w:rPr>
  </w:style>
  <w:style w:type="paragraph" w:customStyle="1" w:styleId="Zkladntext21">
    <w:name w:val="Základní text 21"/>
    <w:basedOn w:val="Normln"/>
    <w:rsid w:val="00B110E1"/>
    <w:pPr>
      <w:widowControl w:val="0"/>
      <w:tabs>
        <w:tab w:val="right" w:pos="8788"/>
      </w:tabs>
      <w:suppressAutoHyphens/>
      <w:autoSpaceDN/>
      <w:adjustRightInd/>
      <w:jc w:val="both"/>
      <w:textAlignment w:val="auto"/>
    </w:pPr>
    <w:rPr>
      <w:rFonts w:ascii="Arial" w:eastAsia="Arial Unicode MS" w:hAnsi="Arial" w:cs="Arial"/>
      <w:shadow/>
      <w:sz w:val="22"/>
    </w:rPr>
  </w:style>
  <w:style w:type="character" w:styleId="Odkaznakoment">
    <w:name w:val="annotation reference"/>
    <w:uiPriority w:val="99"/>
    <w:semiHidden/>
    <w:unhideWhenUsed/>
    <w:rsid w:val="005763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30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30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30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7630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3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630F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semiHidden/>
    <w:unhideWhenUsed/>
    <w:rsid w:val="00D940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okumentId xmlns="b5cc2ae1-2329-4532-9ccf-347daa3d07cd">69691df0-5eeb-4ca7-8349-78a1e9923d8c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C1E29-781E-475E-A10B-3AEA560D9419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2.xml><?xml version="1.0" encoding="utf-8"?>
<ds:datastoreItem xmlns:ds="http://schemas.openxmlformats.org/officeDocument/2006/customXml" ds:itemID="{219D8927-3D20-48F6-943F-41E5BFB30C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922A9B-E0A4-42BB-8F89-4426AF34E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A1DC78-2645-4654-BDC9-3A23FACE5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843</Words>
  <Characters>4978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mm</vt:lpstr>
      <vt:lpstr>mm</vt:lpstr>
    </vt:vector>
  </TitlesOfParts>
  <Company>Pardubice</Company>
  <LinksUpToDate>false</LinksUpToDate>
  <CharactersWithSpaces>5810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</dc:title>
  <dc:creator>Ředitelství silnic a dálnic</dc:creator>
  <cp:lastModifiedBy>Filip Karpíšek</cp:lastModifiedBy>
  <cp:revision>2</cp:revision>
  <cp:lastPrinted>2013-07-24T06:30:00Z</cp:lastPrinted>
  <dcterms:created xsi:type="dcterms:W3CDTF">2019-11-29T09:28:00Z</dcterms:created>
  <dcterms:modified xsi:type="dcterms:W3CDTF">2019-11-29T09:28:00Z</dcterms:modified>
  <cp:contentType>Nový 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